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3D6D6" w14:textId="77777777" w:rsidR="00AC0C77" w:rsidRPr="00C521B5" w:rsidRDefault="00AC0C77" w:rsidP="00CD6993">
      <w:pPr>
        <w:pStyle w:val="paragraph"/>
        <w:spacing w:before="0" w:beforeAutospacing="0" w:after="0" w:afterAutospacing="0"/>
        <w:jc w:val="right"/>
        <w:textAlignment w:val="baseline"/>
      </w:pPr>
      <w:r w:rsidRPr="00C521B5">
        <w:rPr>
          <w:rStyle w:val="normaltextrun"/>
          <w:b/>
          <w:bCs/>
        </w:rPr>
        <w:t>EELNÕU</w:t>
      </w:r>
      <w:r w:rsidRPr="00C521B5">
        <w:rPr>
          <w:rStyle w:val="eop"/>
        </w:rPr>
        <w:t> </w:t>
      </w:r>
    </w:p>
    <w:p w14:paraId="4A6EA297" w14:textId="467F0ACB" w:rsidR="00F013A6" w:rsidRPr="00C521B5" w:rsidRDefault="00536126" w:rsidP="00CD6993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</w:rPr>
      </w:pPr>
      <w:r w:rsidRPr="00C521B5">
        <w:rPr>
          <w:rStyle w:val="eop"/>
        </w:rPr>
        <w:t>2</w:t>
      </w:r>
      <w:r w:rsidR="00C14C12">
        <w:rPr>
          <w:rStyle w:val="eop"/>
        </w:rPr>
        <w:t>2</w:t>
      </w:r>
      <w:r w:rsidR="000143C1" w:rsidRPr="00C521B5">
        <w:rPr>
          <w:rStyle w:val="eop"/>
        </w:rPr>
        <w:t>. august 2025</w:t>
      </w:r>
    </w:p>
    <w:p w14:paraId="6165A4EF" w14:textId="6571664E" w:rsidR="00AC0C77" w:rsidRPr="00C521B5" w:rsidRDefault="00AC0C77" w:rsidP="00CD6993">
      <w:pPr>
        <w:pStyle w:val="paragraph"/>
        <w:spacing w:before="0" w:beforeAutospacing="0" w:after="0" w:afterAutospacing="0"/>
        <w:jc w:val="center"/>
        <w:textAlignment w:val="baseline"/>
      </w:pPr>
      <w:r w:rsidRPr="00C521B5">
        <w:rPr>
          <w:rStyle w:val="eop"/>
        </w:rPr>
        <w:t> </w:t>
      </w:r>
    </w:p>
    <w:p w14:paraId="137552D2" w14:textId="55F50BF2" w:rsidR="00AC0C77" w:rsidRPr="00C521B5" w:rsidRDefault="00AC0C77" w:rsidP="00CD6993">
      <w:pPr>
        <w:pStyle w:val="paragraph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C521B5">
        <w:rPr>
          <w:rStyle w:val="normaltextrun"/>
          <w:b/>
          <w:bCs/>
          <w:sz w:val="32"/>
          <w:szCs w:val="32"/>
        </w:rPr>
        <w:t xml:space="preserve">Mootorsõidukimaksu seaduse </w:t>
      </w:r>
      <w:commentRangeStart w:id="0"/>
      <w:ins w:id="1" w:author="Katariina Kärsten - JUSTDIGI" w:date="2025-09-01T15:30:00Z" w16du:dateUtc="2025-09-01T12:30:00Z">
        <w:r w:rsidR="003710AA">
          <w:rPr>
            <w:rStyle w:val="normaltextrun"/>
            <w:b/>
            <w:bCs/>
            <w:sz w:val="32"/>
            <w:szCs w:val="32"/>
          </w:rPr>
          <w:t xml:space="preserve">ja maksukorralduse seaduse </w:t>
        </w:r>
      </w:ins>
      <w:commentRangeEnd w:id="0"/>
      <w:ins w:id="2" w:author="Katariina Kärsten - JUSTDIGI" w:date="2025-09-01T15:32:00Z" w16du:dateUtc="2025-09-01T12:32:00Z">
        <w:r w:rsidR="003F0435">
          <w:rPr>
            <w:rStyle w:val="Kommentaariviide"/>
            <w:rFonts w:asciiTheme="minorHAnsi" w:eastAsiaTheme="minorHAnsi" w:hAnsiTheme="minorHAnsi" w:cstheme="minorBidi"/>
            <w:lang w:eastAsia="en-US"/>
          </w:rPr>
          <w:commentReference w:id="0"/>
        </w:r>
      </w:ins>
      <w:r w:rsidRPr="00C521B5">
        <w:rPr>
          <w:rStyle w:val="normaltextrun"/>
          <w:b/>
          <w:bCs/>
          <w:sz w:val="32"/>
          <w:szCs w:val="32"/>
        </w:rPr>
        <w:t>muutmise seadus</w:t>
      </w:r>
      <w:r w:rsidRPr="00C521B5">
        <w:rPr>
          <w:rStyle w:val="eop"/>
          <w:sz w:val="32"/>
          <w:szCs w:val="32"/>
        </w:rPr>
        <w:t> </w:t>
      </w:r>
    </w:p>
    <w:p w14:paraId="1C2E3226" w14:textId="58AFE40A" w:rsidR="00EE5B51" w:rsidRPr="00C521B5" w:rsidRDefault="00AC0C77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C521B5">
        <w:rPr>
          <w:rStyle w:val="eop"/>
        </w:rPr>
        <w:t> </w:t>
      </w:r>
    </w:p>
    <w:p w14:paraId="1EF986F1" w14:textId="77777777" w:rsidR="00AC0C77" w:rsidRPr="00C521B5" w:rsidRDefault="00AC0C77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rPr>
          <w:rStyle w:val="normaltextrun"/>
          <w:b/>
          <w:bCs/>
        </w:rPr>
        <w:t>§ 1. Mootorsõidukimaksu seaduse muutmine</w:t>
      </w:r>
      <w:r w:rsidRPr="00C521B5">
        <w:rPr>
          <w:rStyle w:val="eop"/>
        </w:rPr>
        <w:t> </w:t>
      </w:r>
    </w:p>
    <w:p w14:paraId="65BA8B76" w14:textId="77777777" w:rsidR="00AC0C77" w:rsidRPr="00C521B5" w:rsidRDefault="00AC0C77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rPr>
          <w:rStyle w:val="eop"/>
        </w:rPr>
        <w:t> </w:t>
      </w:r>
    </w:p>
    <w:p w14:paraId="40852BBF" w14:textId="77777777" w:rsidR="00AC0C77" w:rsidRPr="00C521B5" w:rsidRDefault="00AC0C77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C521B5">
        <w:rPr>
          <w:rStyle w:val="normaltextrun"/>
        </w:rPr>
        <w:t>Mootorsõidukimaksu seaduses tehakse järgmised muudatused:</w:t>
      </w:r>
      <w:r w:rsidRPr="00C521B5">
        <w:rPr>
          <w:rStyle w:val="eop"/>
        </w:rPr>
        <w:t> </w:t>
      </w:r>
    </w:p>
    <w:p w14:paraId="030983D1" w14:textId="77777777" w:rsidR="006A3CA7" w:rsidRPr="00C521B5" w:rsidRDefault="006A3CA7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480C9828" w14:textId="7FD9A4AA" w:rsidR="006A3CA7" w:rsidRPr="00C521B5" w:rsidRDefault="006A3CA7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rPr>
          <w:b/>
          <w:bCs/>
        </w:rPr>
        <w:t>1)</w:t>
      </w:r>
      <w:r w:rsidRPr="00C521B5">
        <w:t xml:space="preserve"> seadus</w:t>
      </w:r>
      <w:ins w:id="3" w:author="Katariina Kärsten - JUSTDIGI" w:date="2025-09-01T16:45:00Z" w16du:dateUtc="2025-09-01T13:45:00Z">
        <w:r w:rsidR="00077A38">
          <w:t>e 1. peatükki</w:t>
        </w:r>
      </w:ins>
      <w:del w:id="4" w:author="Katariina Kärsten - JUSTDIGI" w:date="2025-09-01T16:45:00Z" w16du:dateUtc="2025-09-01T13:45:00Z">
        <w:r w:rsidR="00A05E8F" w:rsidRPr="00C521B5" w:rsidDel="00077A38">
          <w:delText>t</w:delText>
        </w:r>
      </w:del>
      <w:r w:rsidR="00A05E8F" w:rsidRPr="00C521B5">
        <w:t xml:space="preserve"> täiendatakse</w:t>
      </w:r>
      <w:r w:rsidRPr="00C521B5">
        <w:t xml:space="preserve"> §</w:t>
      </w:r>
      <w:r w:rsidR="00740181">
        <w:t>-ga</w:t>
      </w:r>
      <w:r w:rsidRPr="00C521B5">
        <w:t xml:space="preserve"> </w:t>
      </w:r>
      <w:r w:rsidR="00A05E8F" w:rsidRPr="00C521B5">
        <w:t>4</w:t>
      </w:r>
      <w:r w:rsidR="00A05E8F" w:rsidRPr="00C521B5">
        <w:rPr>
          <w:vertAlign w:val="superscript"/>
        </w:rPr>
        <w:t>1</w:t>
      </w:r>
      <w:r w:rsidRPr="00C521B5">
        <w:t xml:space="preserve"> järgmises sõnastuses: </w:t>
      </w:r>
    </w:p>
    <w:p w14:paraId="185C4FD5" w14:textId="2AAF63CB" w:rsidR="00680A25" w:rsidRPr="00C521B5" w:rsidRDefault="006A3CA7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„</w:t>
      </w:r>
      <w:r w:rsidR="00740181" w:rsidRPr="000E2EEF">
        <w:rPr>
          <w:b/>
        </w:rPr>
        <w:t xml:space="preserve">§ </w:t>
      </w:r>
      <w:r w:rsidR="00680A25" w:rsidRPr="00C521B5">
        <w:rPr>
          <w:b/>
          <w:bCs/>
        </w:rPr>
        <w:t>4</w:t>
      </w:r>
      <w:r w:rsidR="00680A25" w:rsidRPr="00C521B5">
        <w:rPr>
          <w:b/>
          <w:bCs/>
          <w:vertAlign w:val="superscript"/>
        </w:rPr>
        <w:t>1</w:t>
      </w:r>
      <w:r w:rsidR="00680A25" w:rsidRPr="00C521B5">
        <w:rPr>
          <w:b/>
          <w:bCs/>
        </w:rPr>
        <w:t>. M</w:t>
      </w:r>
      <w:r w:rsidR="000E2EEF">
        <w:rPr>
          <w:b/>
          <w:bCs/>
        </w:rPr>
        <w:t>ootorsõidukimaksu teade</w:t>
      </w:r>
    </w:p>
    <w:p w14:paraId="543092DF" w14:textId="77777777" w:rsidR="00680A25" w:rsidRPr="00C521B5" w:rsidRDefault="00680A25" w:rsidP="00CD6993">
      <w:pPr>
        <w:pStyle w:val="paragraph"/>
        <w:spacing w:before="0" w:beforeAutospacing="0" w:after="0" w:afterAutospacing="0"/>
        <w:jc w:val="both"/>
        <w:textAlignment w:val="baseline"/>
      </w:pPr>
    </w:p>
    <w:p w14:paraId="26360B94" w14:textId="27375A03" w:rsidR="006A3CA7" w:rsidRPr="00C521B5" w:rsidRDefault="006A3CA7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 xml:space="preserve">Mootorsõidukimaksu teade </w:t>
      </w:r>
      <w:r w:rsidR="007A6C99">
        <w:t xml:space="preserve">(edaspidi </w:t>
      </w:r>
      <w:r w:rsidR="007A6C99" w:rsidRPr="5E2DF727">
        <w:rPr>
          <w:i/>
        </w:rPr>
        <w:t>maksuteade</w:t>
      </w:r>
      <w:r w:rsidR="007A6C99">
        <w:t xml:space="preserve">) </w:t>
      </w:r>
      <w:r w:rsidRPr="00C521B5">
        <w:t xml:space="preserve">on haldusakt, millele rakendatakse maksukorralduse seaduses maksuotsuse kohta sätestatut, kui </w:t>
      </w:r>
      <w:r w:rsidR="3B27D704">
        <w:t xml:space="preserve">käesolevas </w:t>
      </w:r>
      <w:r w:rsidRPr="00C521B5">
        <w:t>seaduses ei ole sätestatud teisiti.“;</w:t>
      </w:r>
    </w:p>
    <w:p w14:paraId="2704B6DE" w14:textId="77777777" w:rsidR="00CE2AE2" w:rsidRPr="00C521B5" w:rsidRDefault="00CE2AE2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53DCFE6B" w14:textId="4BF52F65" w:rsidR="004477E0" w:rsidRPr="00C521B5" w:rsidRDefault="00253426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C521B5">
        <w:rPr>
          <w:rStyle w:val="eop"/>
          <w:b/>
          <w:bCs/>
        </w:rPr>
        <w:t>2</w:t>
      </w:r>
      <w:r w:rsidR="00CE2AE2" w:rsidRPr="00C521B5">
        <w:rPr>
          <w:rStyle w:val="eop"/>
          <w:b/>
          <w:bCs/>
        </w:rPr>
        <w:t>)</w:t>
      </w:r>
      <w:r w:rsidR="00CE2AE2" w:rsidRPr="00C521B5">
        <w:rPr>
          <w:rStyle w:val="eop"/>
        </w:rPr>
        <w:t xml:space="preserve"> </w:t>
      </w:r>
      <w:r w:rsidR="00DA68F5">
        <w:rPr>
          <w:rStyle w:val="eop"/>
        </w:rPr>
        <w:t>paragrahvi</w:t>
      </w:r>
      <w:r w:rsidR="00EC01D3" w:rsidRPr="00C521B5">
        <w:rPr>
          <w:rStyle w:val="eop"/>
        </w:rPr>
        <w:t xml:space="preserve"> 6 täiendatakse </w:t>
      </w:r>
      <w:r w:rsidR="004477E0" w:rsidRPr="00C521B5">
        <w:rPr>
          <w:rStyle w:val="eop"/>
        </w:rPr>
        <w:t xml:space="preserve">lõikega 3 järgmises sõnastuses: </w:t>
      </w:r>
    </w:p>
    <w:p w14:paraId="3FD57020" w14:textId="21846874" w:rsidR="00E622AF" w:rsidRPr="00C521B5" w:rsidRDefault="1200354A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„(3) Maksukoh</w:t>
      </w:r>
      <w:r w:rsidR="22379BD0" w:rsidRPr="00C521B5">
        <w:t xml:space="preserve">ustus arvutatakse </w:t>
      </w:r>
      <w:r w:rsidR="009E7535" w:rsidRPr="00C521B5">
        <w:t>sõiduki</w:t>
      </w:r>
      <w:r w:rsidR="11706232" w:rsidRPr="00C521B5">
        <w:t xml:space="preserve"> 1.</w:t>
      </w:r>
      <w:r w:rsidR="041C2E17" w:rsidRPr="00C521B5">
        <w:t xml:space="preserve"> </w:t>
      </w:r>
      <w:r w:rsidR="11706232" w:rsidRPr="00C521B5">
        <w:t>jaanuari või</w:t>
      </w:r>
      <w:r w:rsidR="1493C701" w:rsidRPr="00C521B5">
        <w:t xml:space="preserve"> </w:t>
      </w:r>
      <w:r w:rsidR="428D2B65" w:rsidRPr="00C521B5">
        <w:t xml:space="preserve">Eesti </w:t>
      </w:r>
      <w:r w:rsidR="11706232" w:rsidRPr="00C521B5">
        <w:t>liiklusregistris esmakordse registreerimise kuupäeva</w:t>
      </w:r>
      <w:r w:rsidR="1FDB03B1" w:rsidRPr="00C521B5">
        <w:t xml:space="preserve"> seisuga</w:t>
      </w:r>
      <w:r w:rsidR="492F0787" w:rsidRPr="00C521B5">
        <w:t xml:space="preserve"> liiklusregistri andmete alusel</w:t>
      </w:r>
      <w:r w:rsidR="11706232" w:rsidRPr="00C521B5">
        <w:t>.</w:t>
      </w:r>
      <w:r w:rsidR="00B327C2" w:rsidRPr="00C521B5">
        <w:t>“;</w:t>
      </w:r>
    </w:p>
    <w:p w14:paraId="4FEC1E38" w14:textId="40A41176" w:rsidR="00AC0C77" w:rsidRPr="00C521B5" w:rsidRDefault="00AC0C77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5CB05E81" w14:textId="7D6E95A1" w:rsidR="00C75EB7" w:rsidRPr="00C521B5" w:rsidRDefault="00E729C6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C521B5">
        <w:rPr>
          <w:rStyle w:val="eop"/>
          <w:b/>
          <w:bCs/>
        </w:rPr>
        <w:t>3</w:t>
      </w:r>
      <w:r w:rsidR="00C75EB7" w:rsidRPr="00C521B5">
        <w:rPr>
          <w:rStyle w:val="eop"/>
          <w:b/>
          <w:bCs/>
        </w:rPr>
        <w:t>)</w:t>
      </w:r>
      <w:r w:rsidR="00C75EB7" w:rsidRPr="00C521B5">
        <w:rPr>
          <w:rStyle w:val="eop"/>
        </w:rPr>
        <w:t xml:space="preserve"> </w:t>
      </w:r>
      <w:r w:rsidR="00DA68F5">
        <w:rPr>
          <w:rStyle w:val="eop"/>
        </w:rPr>
        <w:t>paragrahvi</w:t>
      </w:r>
      <w:r w:rsidR="00C75EB7" w:rsidRPr="00C521B5">
        <w:rPr>
          <w:rStyle w:val="eop"/>
        </w:rPr>
        <w:t xml:space="preserve"> </w:t>
      </w:r>
      <w:r w:rsidR="00006D0E" w:rsidRPr="00C521B5">
        <w:rPr>
          <w:rStyle w:val="eop"/>
        </w:rPr>
        <w:t>9 lõi</w:t>
      </w:r>
      <w:r w:rsidR="00FB211E" w:rsidRPr="00C521B5">
        <w:rPr>
          <w:rStyle w:val="eop"/>
        </w:rPr>
        <w:t>ge</w:t>
      </w:r>
      <w:r w:rsidR="00006D0E" w:rsidRPr="00C521B5">
        <w:rPr>
          <w:rStyle w:val="eop"/>
        </w:rPr>
        <w:t xml:space="preserve"> </w:t>
      </w:r>
      <w:r w:rsidR="00C81C07" w:rsidRPr="00C521B5">
        <w:rPr>
          <w:rStyle w:val="eop"/>
        </w:rPr>
        <w:t>2 muudetakse ja sõnastatakse järgmiselt:</w:t>
      </w:r>
      <w:r w:rsidR="00CA751D" w:rsidRPr="00C521B5">
        <w:rPr>
          <w:rStyle w:val="eop"/>
        </w:rPr>
        <w:t xml:space="preserve"> </w:t>
      </w:r>
    </w:p>
    <w:p w14:paraId="1595998D" w14:textId="7E3C6320" w:rsidR="001D25AB" w:rsidRPr="00C521B5" w:rsidRDefault="00BE6584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„</w:t>
      </w:r>
      <w:r w:rsidR="00B327C2" w:rsidRPr="00C521B5">
        <w:t xml:space="preserve">(2) </w:t>
      </w:r>
      <w:r w:rsidR="00F32A86" w:rsidRPr="00C521B5">
        <w:t>M</w:t>
      </w:r>
      <w:r w:rsidR="005068C4" w:rsidRPr="00C521B5">
        <w:t xml:space="preserve">aksuteade </w:t>
      </w:r>
      <w:r w:rsidR="00F43B4D" w:rsidRPr="00C521B5">
        <w:t xml:space="preserve">väljastatakse </w:t>
      </w:r>
      <w:r w:rsidR="005068C4" w:rsidRPr="00C521B5">
        <w:t xml:space="preserve">15 tööpäeva jooksul </w:t>
      </w:r>
      <w:r w:rsidR="00F43B4D" w:rsidRPr="00C521B5">
        <w:t>pärast registrikande tegemist</w:t>
      </w:r>
      <w:r w:rsidR="401ADCB4">
        <w:t xml:space="preserve"> järgmistel asjaoludel</w:t>
      </w:r>
      <w:r w:rsidR="00F43B4D" w:rsidRPr="00C521B5">
        <w:t>:</w:t>
      </w:r>
    </w:p>
    <w:p w14:paraId="517A87C7" w14:textId="38999D49" w:rsidR="00F806BB" w:rsidRPr="00C521B5" w:rsidRDefault="001D25AB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 xml:space="preserve">1) </w:t>
      </w:r>
      <w:del w:id="5" w:author="Mari Koik - JUSTDIGI" w:date="2025-08-28T16:26:00Z" w16du:dateUtc="2025-08-28T13:26:00Z">
        <w:r w:rsidR="00F016FE" w:rsidRPr="00C521B5" w:rsidDel="00BE6089">
          <w:delText xml:space="preserve">kui </w:delText>
        </w:r>
      </w:del>
      <w:r w:rsidR="00F016FE" w:rsidRPr="00C521B5">
        <w:t xml:space="preserve">mootorsõiduk registreeritakse </w:t>
      </w:r>
      <w:del w:id="6" w:author="Mari Koik - JUSTDIGI" w:date="2025-08-28T16:26:00Z" w16du:dateUtc="2025-08-28T13:26:00Z">
        <w:r w:rsidR="00F43B4D" w:rsidRPr="00C521B5" w:rsidDel="00BE6089">
          <w:delText>m</w:delText>
        </w:r>
        <w:r w:rsidRPr="00C521B5" w:rsidDel="00BE6089">
          <w:delText xml:space="preserve">aksustamisperioodi kestel </w:delText>
        </w:r>
      </w:del>
      <w:r w:rsidRPr="00C521B5">
        <w:t>liiklusregistris esmakordselt</w:t>
      </w:r>
      <w:ins w:id="7" w:author="Mari Koik - JUSTDIGI" w:date="2025-08-28T16:26:00Z" w16du:dateUtc="2025-08-28T13:26:00Z">
        <w:r w:rsidR="00BE6089" w:rsidRPr="00BE6089">
          <w:t xml:space="preserve"> </w:t>
        </w:r>
        <w:r w:rsidR="00BE6089" w:rsidRPr="00C521B5">
          <w:t>maksustamisperioodi kestel</w:t>
        </w:r>
      </w:ins>
      <w:r w:rsidR="00F806BB" w:rsidRPr="00C521B5">
        <w:t>;</w:t>
      </w:r>
    </w:p>
    <w:p w14:paraId="54E9BB6F" w14:textId="77777777" w:rsidR="00F806BB" w:rsidRPr="00C521B5" w:rsidRDefault="00F806BB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2)</w:t>
      </w:r>
      <w:r w:rsidR="001D25AB" w:rsidRPr="00C521B5">
        <w:t xml:space="preserve"> </w:t>
      </w:r>
      <w:r w:rsidR="00B327C2" w:rsidRPr="00C521B5">
        <w:t>käesoleva seaduse § 7 lõikes 3</w:t>
      </w:r>
      <w:r w:rsidR="00B327C2" w:rsidRPr="00C521B5">
        <w:rPr>
          <w:vertAlign w:val="superscript"/>
        </w:rPr>
        <w:t>1</w:t>
      </w:r>
      <w:r w:rsidR="00B327C2" w:rsidRPr="00C521B5">
        <w:t> </w:t>
      </w:r>
      <w:r w:rsidRPr="00C521B5">
        <w:t>nimetatud juhul;</w:t>
      </w:r>
    </w:p>
    <w:p w14:paraId="4749D0BE" w14:textId="7B2D408D" w:rsidR="00B327C2" w:rsidRPr="00C521B5" w:rsidRDefault="00F806BB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C521B5">
        <w:t xml:space="preserve">3) </w:t>
      </w:r>
      <w:r w:rsidR="003C4BC3" w:rsidRPr="00C521B5">
        <w:t xml:space="preserve">käesoleva seaduse </w:t>
      </w:r>
      <w:r w:rsidR="002B2212" w:rsidRPr="00C521B5">
        <w:t>§ 15</w:t>
      </w:r>
      <w:r w:rsidR="0007602E" w:rsidRPr="00C521B5">
        <w:rPr>
          <w:vertAlign w:val="superscript"/>
        </w:rPr>
        <w:t>2</w:t>
      </w:r>
      <w:r w:rsidR="002B2212" w:rsidRPr="00C521B5">
        <w:t xml:space="preserve"> l</w:t>
      </w:r>
      <w:r w:rsidR="00613E1C" w:rsidRPr="00C521B5">
        <w:t>õike</w:t>
      </w:r>
      <w:r w:rsidR="002B2212" w:rsidRPr="00C521B5">
        <w:t xml:space="preserve"> 1</w:t>
      </w:r>
      <w:r w:rsidR="0006715F" w:rsidRPr="00C521B5">
        <w:t xml:space="preserve"> punktides 2 ja </w:t>
      </w:r>
      <w:r w:rsidR="007621EC" w:rsidRPr="00C521B5">
        <w:t>3</w:t>
      </w:r>
      <w:r w:rsidR="002B2212" w:rsidRPr="00C521B5">
        <w:t xml:space="preserve"> nimetatud </w:t>
      </w:r>
      <w:r w:rsidR="003C4BC3" w:rsidRPr="00C521B5">
        <w:t>juhtudel.</w:t>
      </w:r>
      <w:r w:rsidR="00BE6584" w:rsidRPr="00C521B5">
        <w:t>“;</w:t>
      </w:r>
    </w:p>
    <w:p w14:paraId="11F2D29D" w14:textId="77777777" w:rsidR="00B67399" w:rsidRPr="00C521B5" w:rsidRDefault="00B67399" w:rsidP="00CD6993">
      <w:pPr>
        <w:jc w:val="both"/>
        <w:rPr>
          <w:rFonts w:ascii="Times New Roman" w:hAnsi="Times New Roman" w:cs="Times New Roman"/>
        </w:rPr>
      </w:pPr>
    </w:p>
    <w:p w14:paraId="2B867AEC" w14:textId="0750386F" w:rsidR="00B67399" w:rsidRPr="00C521B5" w:rsidRDefault="00E729C6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  <w:b/>
          <w:bCs/>
        </w:rPr>
        <w:t>4</w:t>
      </w:r>
      <w:r w:rsidR="00B67399" w:rsidRPr="00C521B5">
        <w:rPr>
          <w:rFonts w:ascii="Times New Roman" w:hAnsi="Times New Roman" w:cs="Times New Roman"/>
          <w:b/>
          <w:bCs/>
        </w:rPr>
        <w:t>)</w:t>
      </w:r>
      <w:r w:rsidR="00B67399" w:rsidRPr="00C521B5">
        <w:rPr>
          <w:rFonts w:ascii="Times New Roman" w:hAnsi="Times New Roman" w:cs="Times New Roman"/>
        </w:rPr>
        <w:t xml:space="preserve"> paragrahvi 12 täiendatakse lõikega 10 järgmises sõnastuses: </w:t>
      </w:r>
    </w:p>
    <w:p w14:paraId="612677D0" w14:textId="0830A519" w:rsidR="00B67399" w:rsidRPr="00C521B5" w:rsidRDefault="00B67399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 xml:space="preserve">„(10) M1-kategooria mootorsõiduk, millel on rohkem kui </w:t>
      </w:r>
      <w:r w:rsidR="69A912D0" w:rsidRPr="247E3532">
        <w:rPr>
          <w:rFonts w:ascii="Times New Roman" w:hAnsi="Times New Roman" w:cs="Times New Roman"/>
        </w:rPr>
        <w:t>seitse</w:t>
      </w:r>
      <w:r w:rsidRPr="00C521B5">
        <w:rPr>
          <w:rFonts w:ascii="Times New Roman" w:hAnsi="Times New Roman" w:cs="Times New Roman"/>
        </w:rPr>
        <w:t xml:space="preserve"> istekohta, maksustatakse N1-kategooria mootorsõiduki maksumääraga.“;</w:t>
      </w:r>
    </w:p>
    <w:p w14:paraId="5C9AD8FA" w14:textId="77777777" w:rsidR="00A555CB" w:rsidRPr="00C521B5" w:rsidRDefault="00A555CB" w:rsidP="00CD6993">
      <w:pPr>
        <w:pStyle w:val="paragraph"/>
        <w:spacing w:before="0" w:beforeAutospacing="0" w:after="0" w:afterAutospacing="0"/>
        <w:jc w:val="both"/>
        <w:textAlignment w:val="baseline"/>
      </w:pPr>
    </w:p>
    <w:p w14:paraId="49FC0E16" w14:textId="0C3600A2" w:rsidR="007C6544" w:rsidRPr="00C521B5" w:rsidRDefault="00E729C6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C521B5">
        <w:rPr>
          <w:rStyle w:val="normaltextrun"/>
          <w:b/>
          <w:bCs/>
        </w:rPr>
        <w:t>5</w:t>
      </w:r>
      <w:r w:rsidR="00AC0C77" w:rsidRPr="00C521B5">
        <w:rPr>
          <w:rStyle w:val="normaltextrun"/>
          <w:b/>
          <w:bCs/>
        </w:rPr>
        <w:t xml:space="preserve">) </w:t>
      </w:r>
      <w:r w:rsidR="00AC0C77" w:rsidRPr="00C521B5">
        <w:rPr>
          <w:rStyle w:val="normaltextrun"/>
        </w:rPr>
        <w:t>seadus</w:t>
      </w:r>
      <w:r w:rsidR="00E67C5B" w:rsidRPr="00C521B5">
        <w:rPr>
          <w:rStyle w:val="normaltextrun"/>
        </w:rPr>
        <w:t>e</w:t>
      </w:r>
      <w:r w:rsidR="00495BF5" w:rsidRPr="00C521B5">
        <w:rPr>
          <w:rStyle w:val="normaltextrun"/>
        </w:rPr>
        <w:t xml:space="preserve"> 3. peatükki</w:t>
      </w:r>
      <w:r w:rsidR="00AC0C77" w:rsidRPr="00C521B5">
        <w:rPr>
          <w:rStyle w:val="normaltextrun"/>
        </w:rPr>
        <w:t xml:space="preserve"> täiendatakse §-</w:t>
      </w:r>
      <w:r w:rsidR="1CDF1142" w:rsidRPr="00C521B5">
        <w:rPr>
          <w:rStyle w:val="normaltextrun"/>
        </w:rPr>
        <w:t>de</w:t>
      </w:r>
      <w:r w:rsidR="00AC0C77" w:rsidRPr="00C521B5">
        <w:rPr>
          <w:rStyle w:val="normaltextrun"/>
        </w:rPr>
        <w:t xml:space="preserve">ga </w:t>
      </w:r>
      <w:r w:rsidR="007C6544" w:rsidRPr="00C521B5">
        <w:rPr>
          <w:rStyle w:val="normaltextrun"/>
        </w:rPr>
        <w:t>15</w:t>
      </w:r>
      <w:r w:rsidR="00AC0C77" w:rsidRPr="00C521B5">
        <w:rPr>
          <w:rStyle w:val="normaltextrun"/>
          <w:vertAlign w:val="superscript"/>
        </w:rPr>
        <w:t>1</w:t>
      </w:r>
      <w:r w:rsidR="00AC0C77" w:rsidRPr="00C521B5">
        <w:rPr>
          <w:rStyle w:val="normaltextrun"/>
        </w:rPr>
        <w:t xml:space="preserve"> </w:t>
      </w:r>
      <w:r w:rsidR="00EE5B51" w:rsidRPr="00C521B5">
        <w:rPr>
          <w:rStyle w:val="normaltextrun"/>
        </w:rPr>
        <w:t>ja 15</w:t>
      </w:r>
      <w:r w:rsidR="00EE5B51" w:rsidRPr="00C521B5">
        <w:rPr>
          <w:rStyle w:val="normaltextrun"/>
          <w:vertAlign w:val="superscript"/>
        </w:rPr>
        <w:t>2</w:t>
      </w:r>
      <w:r w:rsidR="00EE5B51" w:rsidRPr="00C521B5">
        <w:rPr>
          <w:rStyle w:val="normaltextrun"/>
        </w:rPr>
        <w:t xml:space="preserve"> </w:t>
      </w:r>
      <w:r w:rsidR="00AC0C77" w:rsidRPr="00C521B5">
        <w:rPr>
          <w:rStyle w:val="normaltextrun"/>
        </w:rPr>
        <w:t>järgmises sõnastuses:</w:t>
      </w:r>
      <w:r w:rsidR="00AC0C77" w:rsidRPr="00C521B5">
        <w:rPr>
          <w:rStyle w:val="eop"/>
        </w:rPr>
        <w:t> </w:t>
      </w:r>
    </w:p>
    <w:p w14:paraId="75BC60ED" w14:textId="758B1B48" w:rsidR="007C6544" w:rsidRPr="00C521B5" w:rsidRDefault="007C6544" w:rsidP="00CD699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C521B5">
        <w:rPr>
          <w:rStyle w:val="eop"/>
        </w:rPr>
        <w:t>„</w:t>
      </w:r>
      <w:r w:rsidR="00802700" w:rsidRPr="00C521B5">
        <w:rPr>
          <w:rStyle w:val="eop"/>
          <w:b/>
          <w:bCs/>
        </w:rPr>
        <w:t xml:space="preserve">§ </w:t>
      </w:r>
      <w:r w:rsidRPr="00C521B5">
        <w:rPr>
          <w:rStyle w:val="normaltextrun"/>
          <w:b/>
          <w:bCs/>
        </w:rPr>
        <w:t>15</w:t>
      </w:r>
      <w:r w:rsidRPr="00C521B5">
        <w:rPr>
          <w:rStyle w:val="normaltextrun"/>
          <w:b/>
          <w:bCs/>
          <w:vertAlign w:val="superscript"/>
        </w:rPr>
        <w:t>1</w:t>
      </w:r>
      <w:r w:rsidR="00A64F4B" w:rsidRPr="00C521B5">
        <w:rPr>
          <w:rStyle w:val="normaltextrun"/>
          <w:b/>
          <w:bCs/>
        </w:rPr>
        <w:t>.</w:t>
      </w:r>
      <w:r w:rsidRPr="00C521B5">
        <w:rPr>
          <w:rStyle w:val="normaltextrun"/>
          <w:b/>
          <w:bCs/>
        </w:rPr>
        <w:t xml:space="preserve"> </w:t>
      </w:r>
      <w:commentRangeStart w:id="8"/>
      <w:r w:rsidR="00F53D6B" w:rsidRPr="00C521B5">
        <w:rPr>
          <w:rStyle w:val="normaltextrun"/>
          <w:b/>
        </w:rPr>
        <w:t>Lapse eest</w:t>
      </w:r>
      <w:r w:rsidR="008F3790" w:rsidRPr="00C521B5">
        <w:rPr>
          <w:rStyle w:val="normaltextrun"/>
          <w:b/>
          <w:bCs/>
        </w:rPr>
        <w:t xml:space="preserve"> mootorsõidukimaksu</w:t>
      </w:r>
      <w:r w:rsidR="004C3510" w:rsidRPr="00C521B5">
        <w:rPr>
          <w:rStyle w:val="normaltextrun"/>
          <w:b/>
          <w:bCs/>
        </w:rPr>
        <w:t xml:space="preserve"> </w:t>
      </w:r>
      <w:r w:rsidR="00596F1F" w:rsidRPr="00C521B5">
        <w:rPr>
          <w:rStyle w:val="normaltextrun"/>
          <w:b/>
          <w:bCs/>
        </w:rPr>
        <w:t>kohustuse vähendamine</w:t>
      </w:r>
      <w:commentRangeEnd w:id="8"/>
      <w:r w:rsidR="002F080A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8"/>
      </w:r>
    </w:p>
    <w:p w14:paraId="4BBFBCF7" w14:textId="77777777" w:rsidR="003A1A7A" w:rsidRPr="00C521B5" w:rsidRDefault="003A1A7A" w:rsidP="00CD6993">
      <w:pPr>
        <w:pStyle w:val="paragraph"/>
        <w:spacing w:before="0" w:beforeAutospacing="0" w:after="0" w:afterAutospacing="0"/>
        <w:jc w:val="both"/>
        <w:textAlignment w:val="baseline"/>
      </w:pPr>
    </w:p>
    <w:p w14:paraId="5DA52C65" w14:textId="48B26719" w:rsidR="003D653F" w:rsidRPr="00C521B5" w:rsidRDefault="1B72B689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(</w:t>
      </w:r>
      <w:r w:rsidR="7F958112" w:rsidRPr="00C521B5">
        <w:t xml:space="preserve">1) </w:t>
      </w:r>
      <w:r w:rsidR="3E76D122">
        <w:t>Vanema</w:t>
      </w:r>
      <w:r w:rsidR="00690F10" w:rsidRPr="00C521B5">
        <w:t xml:space="preserve"> või füüsilisest isikust eestkostja</w:t>
      </w:r>
      <w:r w:rsidR="3E76D122">
        <w:t>, kellel on l</w:t>
      </w:r>
      <w:r w:rsidR="00690F10">
        <w:t>apse hooldusõigus</w:t>
      </w:r>
      <w:r w:rsidR="00690F10" w:rsidRPr="00C521B5">
        <w:t xml:space="preserve"> (edaspidi </w:t>
      </w:r>
      <w:r w:rsidR="00690F10" w:rsidRPr="00C521B5">
        <w:rPr>
          <w:i/>
          <w:iCs/>
        </w:rPr>
        <w:t>vanem</w:t>
      </w:r>
      <w:r w:rsidR="00690F10">
        <w:t>)</w:t>
      </w:r>
      <w:r w:rsidR="0D00C2BC">
        <w:t>,</w:t>
      </w:r>
      <w:r w:rsidR="00690F10" w:rsidRPr="00C521B5">
        <w:t xml:space="preserve"> mootorsõidukimaksu kohustust vähendatakse, kui ta on vähemalt ühe </w:t>
      </w:r>
      <w:commentRangeStart w:id="9"/>
      <w:r w:rsidR="00690F10" w:rsidRPr="00C521B5">
        <w:t xml:space="preserve">mootorsõidukimaksu kohustusega </w:t>
      </w:r>
      <w:commentRangeEnd w:id="9"/>
      <w:r w:rsidR="003D68CD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9"/>
      </w:r>
      <w:r w:rsidR="00690F10" w:rsidRPr="00C521B5">
        <w:t>liiklusregistris registreeritud M1</w:t>
      </w:r>
      <w:r w:rsidR="00690F10" w:rsidRPr="247E3532">
        <w:rPr>
          <w:sz w:val="28"/>
          <w:szCs w:val="28"/>
        </w:rPr>
        <w:t>-</w:t>
      </w:r>
      <w:r w:rsidR="00690F10" w:rsidRPr="00C521B5">
        <w:t xml:space="preserve"> või N1-</w:t>
      </w:r>
      <w:r w:rsidR="003058E3" w:rsidRPr="00C521B5">
        <w:t xml:space="preserve">kategooria </w:t>
      </w:r>
      <w:r w:rsidR="00690F10" w:rsidRPr="00C521B5">
        <w:t xml:space="preserve">mootorsõiduki omanik või </w:t>
      </w:r>
      <w:del w:id="10" w:author="Mari Koik - JUSTDIGI" w:date="2025-08-28T15:37:00Z" w16du:dateUtc="2025-08-28T12:37:00Z">
        <w:r w:rsidR="00690F10" w:rsidRPr="00C521B5" w:rsidDel="007D119F">
          <w:delText xml:space="preserve">vastutav kasutaja </w:delText>
        </w:r>
      </w:del>
      <w:r w:rsidR="00690F10" w:rsidRPr="00C521B5">
        <w:t xml:space="preserve">käesoleva seaduse § 5 punkti 2 </w:t>
      </w:r>
      <w:del w:id="11" w:author="Mari Koik - JUSTDIGI" w:date="2025-08-28T15:37:00Z" w16du:dateUtc="2025-08-28T12:37:00Z">
        <w:r w:rsidR="00690F10" w:rsidRPr="00C521B5" w:rsidDel="007D119F">
          <w:delText>tähenduses</w:delText>
        </w:r>
      </w:del>
      <w:ins w:id="12" w:author="Mari Koik - JUSTDIGI" w:date="2025-08-28T15:37:00Z" w16du:dateUtc="2025-08-28T12:37:00Z">
        <w:r w:rsidR="007D119F">
          <w:t>kohane</w:t>
        </w:r>
        <w:r w:rsidR="007D119F" w:rsidRPr="007D119F">
          <w:t xml:space="preserve"> </w:t>
        </w:r>
        <w:r w:rsidR="007D119F" w:rsidRPr="00C521B5">
          <w:t>vastutav kasutaja</w:t>
        </w:r>
      </w:ins>
      <w:r w:rsidR="00690F10" w:rsidRPr="00C521B5">
        <w:t>.</w:t>
      </w:r>
    </w:p>
    <w:p w14:paraId="7410657D" w14:textId="77777777" w:rsidR="0000236A" w:rsidRPr="00C521B5" w:rsidRDefault="0000236A" w:rsidP="00CD6993">
      <w:pPr>
        <w:pStyle w:val="paragraph"/>
        <w:spacing w:before="0" w:beforeAutospacing="0" w:after="0" w:afterAutospacing="0"/>
        <w:jc w:val="both"/>
      </w:pPr>
    </w:p>
    <w:p w14:paraId="477B0941" w14:textId="183B5953" w:rsidR="00803525" w:rsidRPr="00C521B5" w:rsidRDefault="26557D89" w:rsidP="00CD6993">
      <w:pPr>
        <w:pStyle w:val="paragraph"/>
        <w:spacing w:before="0" w:beforeAutospacing="0" w:after="0" w:afterAutospacing="0"/>
        <w:jc w:val="both"/>
        <w:rPr>
          <w:rFonts w:eastAsia="Aptos"/>
        </w:rPr>
      </w:pPr>
      <w:r w:rsidRPr="00C521B5">
        <w:t xml:space="preserve">(2) </w:t>
      </w:r>
      <w:commentRangeStart w:id="13"/>
      <w:r w:rsidRPr="00C521B5">
        <w:rPr>
          <w:rFonts w:eastAsia="Aptos"/>
        </w:rPr>
        <w:t xml:space="preserve">Iga lapse eest vähendatakse </w:t>
      </w:r>
      <w:r w:rsidR="003938F5" w:rsidRPr="00C521B5">
        <w:rPr>
          <w:rFonts w:eastAsia="Aptos"/>
        </w:rPr>
        <w:t xml:space="preserve">vanema </w:t>
      </w:r>
      <w:r w:rsidRPr="00C521B5">
        <w:rPr>
          <w:rFonts w:eastAsia="Aptos"/>
        </w:rPr>
        <w:t>maksuk</w:t>
      </w:r>
      <w:r w:rsidR="00137B41" w:rsidRPr="00C521B5">
        <w:rPr>
          <w:rFonts w:eastAsia="Aptos"/>
        </w:rPr>
        <w:t>oh</w:t>
      </w:r>
      <w:r w:rsidRPr="00C521B5">
        <w:rPr>
          <w:rFonts w:eastAsia="Aptos"/>
        </w:rPr>
        <w:t xml:space="preserve">ustust </w:t>
      </w:r>
      <w:r w:rsidR="008E15BC" w:rsidRPr="00C521B5">
        <w:rPr>
          <w:rFonts w:eastAsia="Aptos"/>
        </w:rPr>
        <w:t xml:space="preserve">maksustamisperioodi jooksul </w:t>
      </w:r>
      <w:r w:rsidRPr="00C521B5">
        <w:rPr>
          <w:rFonts w:eastAsia="Aptos"/>
        </w:rPr>
        <w:t xml:space="preserve">kuni 100 euro võrra, kuid mitte rohkem kui vanema </w:t>
      </w:r>
      <w:r w:rsidR="00A61589" w:rsidRPr="00C521B5">
        <w:rPr>
          <w:rFonts w:eastAsia="Aptos"/>
        </w:rPr>
        <w:t xml:space="preserve">M1- ja N1-kategooria </w:t>
      </w:r>
      <w:r w:rsidR="00A61589" w:rsidRPr="247E3532">
        <w:rPr>
          <w:rFonts w:eastAsia="Aptos"/>
        </w:rPr>
        <w:t>mootorsõiduki</w:t>
      </w:r>
      <w:r w:rsidR="00A61589" w:rsidRPr="00C521B5">
        <w:rPr>
          <w:rFonts w:eastAsia="Aptos"/>
        </w:rPr>
        <w:t xml:space="preserve"> </w:t>
      </w:r>
      <w:r w:rsidRPr="00C521B5">
        <w:rPr>
          <w:rFonts w:eastAsia="Aptos"/>
        </w:rPr>
        <w:t>maksukoh</w:t>
      </w:r>
      <w:r w:rsidR="00B05F15" w:rsidRPr="00C521B5">
        <w:rPr>
          <w:rFonts w:eastAsia="Aptos"/>
        </w:rPr>
        <w:t>u</w:t>
      </w:r>
      <w:r w:rsidRPr="00C521B5">
        <w:rPr>
          <w:rFonts w:eastAsia="Aptos"/>
        </w:rPr>
        <w:t>stu</w:t>
      </w:r>
      <w:r w:rsidR="0039240A" w:rsidRPr="00C521B5">
        <w:rPr>
          <w:rFonts w:eastAsia="Aptos"/>
        </w:rPr>
        <w:t>s</w:t>
      </w:r>
      <w:r w:rsidRPr="00C521B5">
        <w:rPr>
          <w:rFonts w:eastAsia="Aptos"/>
        </w:rPr>
        <w:t xml:space="preserve"> kokku</w:t>
      </w:r>
      <w:commentRangeEnd w:id="13"/>
      <w:r w:rsidR="003A6393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3"/>
      </w:r>
      <w:r w:rsidRPr="00C521B5">
        <w:rPr>
          <w:rFonts w:eastAsia="Aptos"/>
        </w:rPr>
        <w:t>.</w:t>
      </w:r>
    </w:p>
    <w:p w14:paraId="774CF335" w14:textId="77777777" w:rsidR="00803525" w:rsidRPr="00C521B5" w:rsidRDefault="00803525" w:rsidP="00CD6993">
      <w:pPr>
        <w:pStyle w:val="paragraph"/>
        <w:spacing w:before="0" w:beforeAutospacing="0" w:after="0" w:afterAutospacing="0"/>
        <w:jc w:val="both"/>
        <w:rPr>
          <w:rFonts w:eastAsia="Aptos"/>
        </w:rPr>
      </w:pPr>
    </w:p>
    <w:p w14:paraId="3FD33634" w14:textId="17FCC6D5" w:rsidR="26557D89" w:rsidRPr="00C521B5" w:rsidRDefault="00803525" w:rsidP="00CD6993">
      <w:pPr>
        <w:pStyle w:val="paragraph"/>
        <w:spacing w:before="0" w:beforeAutospacing="0" w:after="0" w:afterAutospacing="0"/>
        <w:jc w:val="both"/>
        <w:rPr>
          <w:rFonts w:eastAsia="Aptos"/>
        </w:rPr>
      </w:pPr>
      <w:r w:rsidRPr="00C521B5">
        <w:rPr>
          <w:rFonts w:eastAsia="Aptos"/>
        </w:rPr>
        <w:t xml:space="preserve">(3) </w:t>
      </w:r>
      <w:commentRangeStart w:id="14"/>
      <w:r w:rsidR="26557D89" w:rsidRPr="00C521B5">
        <w:rPr>
          <w:rFonts w:eastAsia="Aptos"/>
        </w:rPr>
        <w:t xml:space="preserve">Kui </w:t>
      </w:r>
      <w:r w:rsidR="00450044" w:rsidRPr="00C521B5">
        <w:rPr>
          <w:rFonts w:eastAsia="Aptos"/>
        </w:rPr>
        <w:t xml:space="preserve">lapse </w:t>
      </w:r>
      <w:r w:rsidR="26557D89" w:rsidRPr="00C521B5">
        <w:rPr>
          <w:rFonts w:eastAsia="Aptos"/>
        </w:rPr>
        <w:t>vanemaid on mitu, jagatakse maksukohustust vähendav summa vanemate vahel võrdselt.</w:t>
      </w:r>
      <w:r w:rsidR="2B026C09" w:rsidRPr="00C521B5">
        <w:rPr>
          <w:rFonts w:eastAsia="Aptos"/>
        </w:rPr>
        <w:t xml:space="preserve"> Kui ühe</w:t>
      </w:r>
      <w:r w:rsidR="005B1E67" w:rsidRPr="00C521B5">
        <w:rPr>
          <w:rFonts w:eastAsia="Aptos"/>
        </w:rPr>
        <w:t xml:space="preserve"> </w:t>
      </w:r>
      <w:r w:rsidR="2B026C09" w:rsidRPr="00C521B5">
        <w:rPr>
          <w:rFonts w:eastAsia="Aptos"/>
        </w:rPr>
        <w:t>vanema maksukohustus on väiksem kui t</w:t>
      </w:r>
      <w:r w:rsidR="00B85FD6" w:rsidRPr="00C521B5">
        <w:rPr>
          <w:rFonts w:eastAsia="Aptos"/>
        </w:rPr>
        <w:t xml:space="preserve">ema </w:t>
      </w:r>
      <w:r w:rsidR="003A5970" w:rsidRPr="00C521B5">
        <w:rPr>
          <w:rFonts w:eastAsia="Aptos"/>
        </w:rPr>
        <w:t>maksuko</w:t>
      </w:r>
      <w:r w:rsidR="2B026C09" w:rsidRPr="00C521B5">
        <w:rPr>
          <w:rFonts w:eastAsia="Aptos"/>
        </w:rPr>
        <w:t xml:space="preserve">hustust vähendav summa, jagatakse jääk </w:t>
      </w:r>
      <w:r w:rsidR="00F069C3" w:rsidRPr="00C521B5">
        <w:rPr>
          <w:rFonts w:eastAsia="Aptos"/>
        </w:rPr>
        <w:t>ülejäänud</w:t>
      </w:r>
      <w:r w:rsidR="2B026C09" w:rsidRPr="00C521B5">
        <w:rPr>
          <w:rFonts w:eastAsia="Aptos"/>
        </w:rPr>
        <w:t xml:space="preserve"> </w:t>
      </w:r>
      <w:r w:rsidR="00627C77" w:rsidRPr="00C521B5">
        <w:rPr>
          <w:rFonts w:eastAsia="Aptos"/>
        </w:rPr>
        <w:t xml:space="preserve">vanemate </w:t>
      </w:r>
      <w:r w:rsidR="2B026C09" w:rsidRPr="00C521B5">
        <w:rPr>
          <w:rFonts w:eastAsia="Aptos"/>
        </w:rPr>
        <w:t>vahel</w:t>
      </w:r>
      <w:commentRangeEnd w:id="14"/>
      <w:r w:rsidR="000E39B2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4"/>
      </w:r>
      <w:r w:rsidR="2B026C09" w:rsidRPr="00C521B5">
        <w:rPr>
          <w:rFonts w:eastAsia="Aptos"/>
        </w:rPr>
        <w:t>.</w:t>
      </w:r>
    </w:p>
    <w:p w14:paraId="4BF48BC2" w14:textId="77777777" w:rsidR="00AF2E43" w:rsidRPr="00C521B5" w:rsidRDefault="00AF2E43" w:rsidP="00CD6993">
      <w:pPr>
        <w:pStyle w:val="paragraph"/>
        <w:spacing w:before="0" w:beforeAutospacing="0" w:after="0" w:afterAutospacing="0"/>
        <w:jc w:val="both"/>
        <w:rPr>
          <w:rFonts w:eastAsia="Aptos"/>
        </w:rPr>
      </w:pPr>
    </w:p>
    <w:p w14:paraId="1654C495" w14:textId="16F25A91" w:rsidR="00AF2E43" w:rsidRPr="00C521B5" w:rsidRDefault="00AF2E43" w:rsidP="00CD6993">
      <w:pPr>
        <w:pStyle w:val="paragraph"/>
        <w:spacing w:before="0" w:beforeAutospacing="0" w:after="0" w:afterAutospacing="0"/>
        <w:jc w:val="both"/>
        <w:rPr>
          <w:rFonts w:eastAsia="Aptos"/>
        </w:rPr>
      </w:pPr>
      <w:r w:rsidRPr="00C521B5">
        <w:rPr>
          <w:rFonts w:eastAsia="Aptos"/>
        </w:rPr>
        <w:t>(</w:t>
      </w:r>
      <w:r w:rsidR="00A95EBC" w:rsidRPr="00C521B5">
        <w:rPr>
          <w:rFonts w:eastAsia="Aptos"/>
        </w:rPr>
        <w:t>4</w:t>
      </w:r>
      <w:r w:rsidRPr="00C521B5">
        <w:rPr>
          <w:rFonts w:eastAsia="Aptos"/>
        </w:rPr>
        <w:t xml:space="preserve">) </w:t>
      </w:r>
      <w:r w:rsidR="0A5C69DA" w:rsidRPr="00C521B5">
        <w:rPr>
          <w:rFonts w:eastAsia="Aptos"/>
        </w:rPr>
        <w:t>Käesoleva paragrahvi l</w:t>
      </w:r>
      <w:r w:rsidR="0036310E" w:rsidRPr="00C521B5">
        <w:rPr>
          <w:rFonts w:eastAsia="Aptos"/>
        </w:rPr>
        <w:t xml:space="preserve">õigete 2 ja 3 alusel </w:t>
      </w:r>
      <w:r w:rsidR="00A95EBC" w:rsidRPr="00C521B5">
        <w:rPr>
          <w:rFonts w:eastAsia="Aptos"/>
        </w:rPr>
        <w:t xml:space="preserve">määratud maksukohustuse aluseks olnud andmed </w:t>
      </w:r>
      <w:r w:rsidR="001413F7" w:rsidRPr="00C521B5">
        <w:rPr>
          <w:rFonts w:eastAsia="Aptos"/>
        </w:rPr>
        <w:t xml:space="preserve">lisatakse maksuteatele. </w:t>
      </w:r>
    </w:p>
    <w:p w14:paraId="5CC6595D" w14:textId="77777777" w:rsidR="0083618A" w:rsidRPr="00C521B5" w:rsidRDefault="0083618A" w:rsidP="00CD6993">
      <w:pPr>
        <w:pStyle w:val="paragraph"/>
        <w:spacing w:before="0" w:beforeAutospacing="0" w:after="0" w:afterAutospacing="0"/>
        <w:jc w:val="both"/>
        <w:rPr>
          <w:rFonts w:eastAsia="Aptos"/>
        </w:rPr>
      </w:pPr>
    </w:p>
    <w:p w14:paraId="203742FC" w14:textId="00DFA4C1" w:rsidR="0083618A" w:rsidRPr="00C521B5" w:rsidRDefault="0083618A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(</w:t>
      </w:r>
      <w:r w:rsidR="00E729C6" w:rsidRPr="00C521B5">
        <w:t>5</w:t>
      </w:r>
      <w:r w:rsidRPr="00C521B5">
        <w:t xml:space="preserve">) </w:t>
      </w:r>
      <w:r w:rsidR="16024683" w:rsidRPr="00C521B5">
        <w:t>M</w:t>
      </w:r>
      <w:r w:rsidR="5D6FC3E2" w:rsidRPr="00C521B5">
        <w:t>aksukohustust</w:t>
      </w:r>
      <w:r w:rsidRPr="00C521B5">
        <w:t xml:space="preserve"> vähendatakse isikul, kellel oli lapse täisealiseks saamise päevale eelneval päeval hooldusõigus käesoleva seaduse tähenduses.</w:t>
      </w:r>
    </w:p>
    <w:p w14:paraId="166A2C5B" w14:textId="332F351A" w:rsidR="0E84F85F" w:rsidRPr="00C521B5" w:rsidRDefault="0E84F85F" w:rsidP="00CD6993">
      <w:pPr>
        <w:pStyle w:val="paragraph"/>
        <w:spacing w:before="0" w:beforeAutospacing="0" w:after="0" w:afterAutospacing="0"/>
        <w:jc w:val="both"/>
        <w:rPr>
          <w:rFonts w:eastAsia="Aptos"/>
          <w:highlight w:val="green"/>
        </w:rPr>
      </w:pPr>
    </w:p>
    <w:p w14:paraId="02AEDA83" w14:textId="4CDBACCC" w:rsidR="00BF54A7" w:rsidRPr="00C521B5" w:rsidRDefault="56658ED9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(</w:t>
      </w:r>
      <w:r w:rsidR="00E729C6" w:rsidRPr="00C521B5">
        <w:t>6</w:t>
      </w:r>
      <w:r w:rsidRPr="00C521B5">
        <w:t xml:space="preserve">) Laps käesoleva seaduse tähenduses </w:t>
      </w:r>
      <w:r w:rsidR="009A3E80" w:rsidRPr="00C521B5">
        <w:t xml:space="preserve">on </w:t>
      </w:r>
      <w:r w:rsidRPr="00C521B5">
        <w:t>kuni 18-aastane</w:t>
      </w:r>
      <w:r w:rsidR="129F8531" w:rsidRPr="00C521B5">
        <w:t xml:space="preserve"> (kaasa arvatud) isik</w:t>
      </w:r>
      <w:r w:rsidR="0FBA4AB4" w:rsidRPr="00C521B5">
        <w:t>.</w:t>
      </w:r>
    </w:p>
    <w:p w14:paraId="1E963513" w14:textId="77777777" w:rsidR="00970FF1" w:rsidRPr="00C521B5" w:rsidRDefault="00970FF1" w:rsidP="00CD6993">
      <w:pPr>
        <w:pStyle w:val="paragraph"/>
        <w:spacing w:before="0" w:beforeAutospacing="0" w:after="0" w:afterAutospacing="0"/>
        <w:jc w:val="both"/>
        <w:textAlignment w:val="baseline"/>
      </w:pPr>
    </w:p>
    <w:p w14:paraId="33014F41" w14:textId="47FFC373" w:rsidR="00970FF1" w:rsidRPr="00C521B5" w:rsidRDefault="00970FF1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(</w:t>
      </w:r>
      <w:r w:rsidR="00E729C6" w:rsidRPr="00C521B5">
        <w:t>7</w:t>
      </w:r>
      <w:r w:rsidRPr="00C521B5">
        <w:t xml:space="preserve">) Hooldusõigus käesoleva seaduse </w:t>
      </w:r>
      <w:r w:rsidR="00F33C74" w:rsidRPr="00C521B5">
        <w:t>tähenduses</w:t>
      </w:r>
      <w:r w:rsidR="00BC7ECB" w:rsidRPr="00C521B5">
        <w:t xml:space="preserve"> on</w:t>
      </w:r>
      <w:r w:rsidR="00F33C74" w:rsidRPr="00C521B5">
        <w:t xml:space="preserve"> lapse ainuhooldusõigus või ühine hooldusõigus, mida ei ole peatatud, piiratud</w:t>
      </w:r>
      <w:r w:rsidR="009A3E80" w:rsidRPr="00C521B5">
        <w:t>,</w:t>
      </w:r>
      <w:r w:rsidR="00F33C74" w:rsidRPr="00C521B5">
        <w:t xml:space="preserve"> üle antud ega ära võetud.</w:t>
      </w:r>
    </w:p>
    <w:p w14:paraId="19750F57" w14:textId="77777777" w:rsidR="00373F3A" w:rsidRPr="00C521B5" w:rsidRDefault="00373F3A" w:rsidP="00CD6993">
      <w:pPr>
        <w:pStyle w:val="paragraph"/>
        <w:spacing w:before="0" w:beforeAutospacing="0" w:after="0" w:afterAutospacing="0"/>
        <w:jc w:val="both"/>
        <w:textAlignment w:val="baseline"/>
      </w:pPr>
    </w:p>
    <w:p w14:paraId="5ECF8EAC" w14:textId="59AAFD07" w:rsidR="00373F3A" w:rsidRPr="00C521B5" w:rsidRDefault="00EE3F41" w:rsidP="00CD6993">
      <w:pPr>
        <w:pStyle w:val="paragraph"/>
        <w:spacing w:before="0" w:beforeAutospacing="0" w:after="0" w:afterAutospacing="0"/>
        <w:jc w:val="both"/>
        <w:textAlignment w:val="baseline"/>
        <w:rPr>
          <w:b/>
          <w:bCs/>
        </w:rPr>
      </w:pPr>
      <w:r w:rsidRPr="00C521B5">
        <w:rPr>
          <w:b/>
          <w:bCs/>
        </w:rPr>
        <w:t xml:space="preserve">§ </w:t>
      </w:r>
      <w:r w:rsidR="00657C1A" w:rsidRPr="00C521B5">
        <w:rPr>
          <w:b/>
          <w:bCs/>
        </w:rPr>
        <w:t>15</w:t>
      </w:r>
      <w:r w:rsidR="00657C1A" w:rsidRPr="00C521B5">
        <w:rPr>
          <w:b/>
          <w:bCs/>
          <w:vertAlign w:val="superscript"/>
        </w:rPr>
        <w:t>2</w:t>
      </w:r>
      <w:r w:rsidR="00A64F4B" w:rsidRPr="00C521B5">
        <w:rPr>
          <w:b/>
          <w:bCs/>
        </w:rPr>
        <w:t>.</w:t>
      </w:r>
      <w:r w:rsidR="00657C1A" w:rsidRPr="00C521B5">
        <w:rPr>
          <w:b/>
          <w:bCs/>
        </w:rPr>
        <w:t xml:space="preserve"> </w:t>
      </w:r>
      <w:commentRangeStart w:id="15"/>
      <w:r w:rsidR="006B54B3" w:rsidRPr="00C521B5">
        <w:rPr>
          <w:b/>
          <w:bCs/>
        </w:rPr>
        <w:t>Lapse eest</w:t>
      </w:r>
      <w:r w:rsidR="00373F3A" w:rsidRPr="00C521B5">
        <w:rPr>
          <w:b/>
          <w:bCs/>
        </w:rPr>
        <w:t xml:space="preserve"> mootorsõidukimaksu</w:t>
      </w:r>
      <w:r w:rsidR="00EF5FDB" w:rsidRPr="00C521B5">
        <w:rPr>
          <w:b/>
          <w:bCs/>
        </w:rPr>
        <w:t xml:space="preserve"> </w:t>
      </w:r>
      <w:r w:rsidR="00596F1F" w:rsidRPr="00C521B5">
        <w:rPr>
          <w:b/>
          <w:bCs/>
        </w:rPr>
        <w:t>kohustuse</w:t>
      </w:r>
      <w:r w:rsidR="00373F3A" w:rsidRPr="00C521B5">
        <w:rPr>
          <w:b/>
          <w:bCs/>
        </w:rPr>
        <w:t xml:space="preserve"> </w:t>
      </w:r>
      <w:r w:rsidR="00596F1F" w:rsidRPr="00C521B5">
        <w:rPr>
          <w:b/>
          <w:bCs/>
        </w:rPr>
        <w:t>vähendamise</w:t>
      </w:r>
      <w:r w:rsidR="00373F3A" w:rsidRPr="00C521B5">
        <w:rPr>
          <w:b/>
          <w:bCs/>
        </w:rPr>
        <w:t xml:space="preserve"> arvutamine</w:t>
      </w:r>
      <w:commentRangeEnd w:id="15"/>
      <w:r w:rsidR="00041318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5"/>
      </w:r>
    </w:p>
    <w:p w14:paraId="6BB55B11" w14:textId="77777777" w:rsidR="00373F3A" w:rsidRPr="00C521B5" w:rsidRDefault="00373F3A" w:rsidP="00CD6993">
      <w:pPr>
        <w:pStyle w:val="paragraph"/>
        <w:spacing w:before="0" w:beforeAutospacing="0" w:after="0" w:afterAutospacing="0"/>
        <w:jc w:val="both"/>
        <w:textAlignment w:val="baseline"/>
      </w:pPr>
    </w:p>
    <w:p w14:paraId="0226D041" w14:textId="4C160ED6" w:rsidR="00616EA7" w:rsidRPr="00C521B5" w:rsidRDefault="286972AD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 xml:space="preserve">(1) </w:t>
      </w:r>
      <w:r w:rsidR="0825FAC9" w:rsidRPr="00C521B5">
        <w:t>M</w:t>
      </w:r>
      <w:r w:rsidR="1B1C0546" w:rsidRPr="00C521B5">
        <w:t>ootorsõidukimaksu</w:t>
      </w:r>
      <w:r w:rsidR="11706232" w:rsidRPr="00C521B5">
        <w:t xml:space="preserve"> </w:t>
      </w:r>
      <w:r w:rsidR="0D2131CB" w:rsidRPr="00C521B5">
        <w:t>kohustus</w:t>
      </w:r>
      <w:r w:rsidR="0F340C81" w:rsidRPr="00C521B5">
        <w:t xml:space="preserve">e </w:t>
      </w:r>
      <w:commentRangeStart w:id="16"/>
      <w:r w:rsidR="0F340C81" w:rsidRPr="00C521B5">
        <w:t>vähendamine</w:t>
      </w:r>
      <w:commentRangeEnd w:id="16"/>
      <w:r w:rsidR="005C51FB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6"/>
      </w:r>
      <w:r w:rsidR="0F340C81" w:rsidRPr="00C521B5">
        <w:t xml:space="preserve"> arvutatakse</w:t>
      </w:r>
      <w:r w:rsidR="00616EA7" w:rsidRPr="00C521B5">
        <w:t>:</w:t>
      </w:r>
    </w:p>
    <w:p w14:paraId="4EC6AD80" w14:textId="77777777" w:rsidR="00616EA7" w:rsidRPr="00C521B5" w:rsidRDefault="00616EA7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1)</w:t>
      </w:r>
      <w:r w:rsidR="6912DF95" w:rsidRPr="00C521B5">
        <w:t xml:space="preserve"> 1. jaanuari</w:t>
      </w:r>
      <w:r w:rsidRPr="00C521B5">
        <w:t xml:space="preserve"> seisuga;</w:t>
      </w:r>
    </w:p>
    <w:p w14:paraId="3DFFE235" w14:textId="7F5B9978" w:rsidR="000F153F" w:rsidRPr="00C521B5" w:rsidRDefault="00616EA7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 xml:space="preserve">2) </w:t>
      </w:r>
      <w:r w:rsidR="00560904" w:rsidRPr="00C521B5">
        <w:t xml:space="preserve">mootorsõiduki </w:t>
      </w:r>
      <w:r w:rsidR="004C6DBF" w:rsidRPr="00C521B5">
        <w:t>Eesti liiklusregistris esmakordse</w:t>
      </w:r>
      <w:r w:rsidR="00560904" w:rsidRPr="00C521B5">
        <w:t xml:space="preserve"> registreerimise</w:t>
      </w:r>
      <w:r w:rsidR="001C2B8D" w:rsidRPr="00C521B5">
        <w:t xml:space="preserve"> seisuga</w:t>
      </w:r>
      <w:r w:rsidRPr="00C521B5">
        <w:t>;</w:t>
      </w:r>
    </w:p>
    <w:p w14:paraId="295C7273" w14:textId="158A5298" w:rsidR="00BE23F7" w:rsidRPr="00C521B5" w:rsidRDefault="00975309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3) ma</w:t>
      </w:r>
      <w:r w:rsidR="0007602E" w:rsidRPr="00C521B5">
        <w:t>ksustamisperioodi jooksu</w:t>
      </w:r>
      <w:r w:rsidRPr="00C521B5">
        <w:t xml:space="preserve">l </w:t>
      </w:r>
      <w:r w:rsidR="00732DDE" w:rsidRPr="00C521B5">
        <w:t xml:space="preserve">lapse täieliku hooldusõiguse tekkimise seisuga. </w:t>
      </w:r>
    </w:p>
    <w:p w14:paraId="787E8B12" w14:textId="77777777" w:rsidR="0007602E" w:rsidRPr="00C521B5" w:rsidRDefault="0007602E" w:rsidP="00CD6993">
      <w:pPr>
        <w:pStyle w:val="paragraph"/>
        <w:spacing w:before="0" w:beforeAutospacing="0" w:after="0" w:afterAutospacing="0"/>
        <w:jc w:val="both"/>
        <w:textAlignment w:val="baseline"/>
      </w:pPr>
    </w:p>
    <w:p w14:paraId="132116F9" w14:textId="37DE8F42" w:rsidR="00100FD5" w:rsidRPr="00C521B5" w:rsidRDefault="00BE23F7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(</w:t>
      </w:r>
      <w:r w:rsidR="004A59D8" w:rsidRPr="00C521B5">
        <w:t>2</w:t>
      </w:r>
      <w:r w:rsidRPr="00C521B5">
        <w:t xml:space="preserve">) </w:t>
      </w:r>
      <w:r w:rsidR="004A59D8" w:rsidRPr="00C521B5">
        <w:t xml:space="preserve">Maksu- ja Tolliamet peab </w:t>
      </w:r>
      <w:r w:rsidR="230B2E0C">
        <w:t xml:space="preserve">arvestust </w:t>
      </w:r>
      <w:r w:rsidRPr="00C521B5">
        <w:t xml:space="preserve">maksukohustuse </w:t>
      </w:r>
      <w:commentRangeStart w:id="17"/>
      <w:r w:rsidRPr="00C521B5">
        <w:t>vähendamise</w:t>
      </w:r>
      <w:commentRangeEnd w:id="17"/>
      <w:r w:rsidR="00EA292D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7"/>
      </w:r>
      <w:r w:rsidR="006D7876" w:rsidRPr="00C521B5">
        <w:t xml:space="preserve"> </w:t>
      </w:r>
      <w:r w:rsidR="004025BB" w:rsidRPr="00C521B5">
        <w:t>suuruse ja</w:t>
      </w:r>
      <w:r w:rsidRPr="00C521B5">
        <w:t xml:space="preserve"> jäägi üle</w:t>
      </w:r>
      <w:r w:rsidR="000F1AA2" w:rsidRPr="00C521B5">
        <w:t>.</w:t>
      </w:r>
    </w:p>
    <w:p w14:paraId="79C46D00" w14:textId="77777777" w:rsidR="00453AE1" w:rsidRPr="00C521B5" w:rsidRDefault="00453AE1" w:rsidP="00CD6993">
      <w:pPr>
        <w:pStyle w:val="paragraph"/>
        <w:spacing w:before="0" w:beforeAutospacing="0" w:after="0" w:afterAutospacing="0"/>
        <w:jc w:val="both"/>
        <w:textAlignment w:val="baseline"/>
      </w:pPr>
    </w:p>
    <w:p w14:paraId="4A1C16A7" w14:textId="702AA31A" w:rsidR="003864CE" w:rsidRPr="00C521B5" w:rsidRDefault="602DEF8B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(</w:t>
      </w:r>
      <w:r w:rsidR="004A59D8" w:rsidRPr="00C521B5">
        <w:t>3</w:t>
      </w:r>
      <w:r w:rsidRPr="00C521B5">
        <w:t xml:space="preserve">) </w:t>
      </w:r>
      <w:commentRangeStart w:id="18"/>
      <w:r w:rsidR="00564080" w:rsidRPr="00C521B5">
        <w:t>M</w:t>
      </w:r>
      <w:r w:rsidR="006B6BFB" w:rsidRPr="00C521B5">
        <w:t>aksustamisperioodi jooksul</w:t>
      </w:r>
      <w:r w:rsidR="0012145C" w:rsidRPr="00C521B5">
        <w:t xml:space="preserve"> võetakse </w:t>
      </w:r>
      <w:r w:rsidR="0012145C">
        <w:t>igakordse</w:t>
      </w:r>
      <w:r w:rsidR="006B6BFB" w:rsidRPr="00C521B5">
        <w:t xml:space="preserve"> </w:t>
      </w:r>
      <w:r w:rsidR="00064E74" w:rsidRPr="00C521B5">
        <w:t>mootorsõiduki</w:t>
      </w:r>
      <w:r w:rsidR="007E4890" w:rsidRPr="00C521B5">
        <w:t xml:space="preserve">maksu </w:t>
      </w:r>
      <w:r w:rsidR="007E4890">
        <w:t>arvutami</w:t>
      </w:r>
      <w:r w:rsidR="00A507CE">
        <w:t>se</w:t>
      </w:r>
      <w:r w:rsidR="024203D9">
        <w:t xml:space="preserve"> korra</w:t>
      </w:r>
      <w:r w:rsidR="00A507CE">
        <w:t>l</w:t>
      </w:r>
      <w:r w:rsidR="00A42356" w:rsidRPr="00C521B5">
        <w:t xml:space="preserve"> arvesse</w:t>
      </w:r>
      <w:r w:rsidR="002F0BF7" w:rsidRPr="00C521B5">
        <w:t xml:space="preserve"> ka</w:t>
      </w:r>
      <w:r w:rsidR="000D776E" w:rsidRPr="00C521B5">
        <w:t xml:space="preserve"> </w:t>
      </w:r>
      <w:r w:rsidR="002F0BF7" w:rsidRPr="00C521B5">
        <w:t>maksukohustuse vähendami</w:t>
      </w:r>
      <w:r w:rsidR="00D16732" w:rsidRPr="00C521B5">
        <w:t>se</w:t>
      </w:r>
      <w:r w:rsidR="002F0BF7" w:rsidRPr="00C521B5">
        <w:t xml:space="preserve"> </w:t>
      </w:r>
      <w:r w:rsidR="002B2638" w:rsidRPr="00C521B5">
        <w:t xml:space="preserve">suurus või </w:t>
      </w:r>
      <w:r w:rsidR="002F0BF7" w:rsidRPr="00C521B5">
        <w:t>jää</w:t>
      </w:r>
      <w:commentRangeEnd w:id="18"/>
      <w:r w:rsidR="00224871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8"/>
      </w:r>
      <w:r w:rsidR="002F0BF7" w:rsidRPr="00C521B5">
        <w:t>k.</w:t>
      </w:r>
    </w:p>
    <w:p w14:paraId="5ED185D2" w14:textId="77777777" w:rsidR="00E23BC2" w:rsidRPr="00C521B5" w:rsidRDefault="00E23BC2" w:rsidP="00CD6993">
      <w:pPr>
        <w:pStyle w:val="paragraph"/>
        <w:spacing w:before="0" w:beforeAutospacing="0" w:after="0" w:afterAutospacing="0"/>
        <w:jc w:val="both"/>
        <w:textAlignment w:val="baseline"/>
      </w:pPr>
    </w:p>
    <w:p w14:paraId="162492ED" w14:textId="27A19AE8" w:rsidR="00376163" w:rsidRPr="00C521B5" w:rsidRDefault="00E23BC2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>(</w:t>
      </w:r>
      <w:r w:rsidR="0083618A" w:rsidRPr="00C521B5">
        <w:t>4</w:t>
      </w:r>
      <w:r w:rsidRPr="00C521B5">
        <w:t xml:space="preserve">) </w:t>
      </w:r>
      <w:r w:rsidR="0071578A" w:rsidRPr="00C521B5">
        <w:t xml:space="preserve">Lapse hooldusõiguse </w:t>
      </w:r>
      <w:r w:rsidR="0071578A">
        <w:t>lõppemise</w:t>
      </w:r>
      <w:r w:rsidR="6DDB6D52">
        <w:t xml:space="preserve"> korra</w:t>
      </w:r>
      <w:r w:rsidR="0071578A">
        <w:t>l</w:t>
      </w:r>
      <w:r w:rsidR="0071578A" w:rsidRPr="00C521B5">
        <w:t xml:space="preserve"> m</w:t>
      </w:r>
      <w:r w:rsidRPr="00C521B5">
        <w:t xml:space="preserve">aksukohustuse </w:t>
      </w:r>
      <w:commentRangeStart w:id="19"/>
      <w:r w:rsidRPr="00C521B5">
        <w:t>vähendamist</w:t>
      </w:r>
      <w:commentRangeEnd w:id="19"/>
      <w:r w:rsidR="005700D5">
        <w:rPr>
          <w:rStyle w:val="Kommentaariviide"/>
          <w:rFonts w:asciiTheme="minorHAnsi" w:eastAsiaTheme="minorHAnsi" w:hAnsiTheme="minorHAnsi" w:cstheme="minorBidi"/>
          <w:lang w:eastAsia="en-US"/>
        </w:rPr>
        <w:commentReference w:id="19"/>
      </w:r>
      <w:r w:rsidR="00CD6D67" w:rsidRPr="00C521B5">
        <w:t xml:space="preserve"> ümber</w:t>
      </w:r>
      <w:r w:rsidRPr="00C521B5">
        <w:t xml:space="preserve"> ei arvutata ja jääki ei suurenda</w:t>
      </w:r>
      <w:r w:rsidR="00EC5283" w:rsidRPr="00C521B5">
        <w:t>t</w:t>
      </w:r>
      <w:r w:rsidRPr="00C521B5">
        <w:t>a</w:t>
      </w:r>
      <w:r w:rsidR="00CD6D67" w:rsidRPr="00C521B5">
        <w:t>.</w:t>
      </w:r>
    </w:p>
    <w:p w14:paraId="7C62C901" w14:textId="36872EC0" w:rsidR="00F96A84" w:rsidRPr="00C521B5" w:rsidRDefault="00AA0721" w:rsidP="00CD6993">
      <w:pPr>
        <w:pStyle w:val="paragraph"/>
        <w:spacing w:before="0" w:beforeAutospacing="0" w:after="0" w:afterAutospacing="0"/>
        <w:jc w:val="both"/>
        <w:textAlignment w:val="baseline"/>
      </w:pPr>
      <w:r w:rsidRPr="00C521B5">
        <w:tab/>
      </w:r>
    </w:p>
    <w:p w14:paraId="72FD1F4F" w14:textId="009C2470" w:rsidR="00613D69" w:rsidRPr="00C521B5" w:rsidRDefault="130B9F5F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>(</w:t>
      </w:r>
      <w:r w:rsidR="0083618A" w:rsidRPr="00C521B5">
        <w:rPr>
          <w:rFonts w:ascii="Times New Roman" w:hAnsi="Times New Roman" w:cs="Times New Roman"/>
        </w:rPr>
        <w:t>5</w:t>
      </w:r>
      <w:r w:rsidRPr="00C521B5">
        <w:rPr>
          <w:rFonts w:ascii="Times New Roman" w:hAnsi="Times New Roman" w:cs="Times New Roman"/>
        </w:rPr>
        <w:t xml:space="preserve">) Mootorsõidukimaksu </w:t>
      </w:r>
      <w:r w:rsidR="5AD18E6C" w:rsidRPr="247E3532">
        <w:rPr>
          <w:rFonts w:ascii="Times New Roman" w:hAnsi="Times New Roman" w:cs="Times New Roman"/>
        </w:rPr>
        <w:t xml:space="preserve">see </w:t>
      </w:r>
      <w:r w:rsidRPr="00C521B5">
        <w:rPr>
          <w:rFonts w:ascii="Times New Roman" w:hAnsi="Times New Roman" w:cs="Times New Roman"/>
        </w:rPr>
        <w:t>osa, mis on maksu</w:t>
      </w:r>
      <w:r w:rsidR="77E86A89" w:rsidRPr="00C521B5">
        <w:rPr>
          <w:rFonts w:ascii="Times New Roman" w:hAnsi="Times New Roman" w:cs="Times New Roman"/>
        </w:rPr>
        <w:t xml:space="preserve">kohustuse </w:t>
      </w:r>
      <w:commentRangeStart w:id="20"/>
      <w:r w:rsidR="77E86A89" w:rsidRPr="00C521B5">
        <w:rPr>
          <w:rFonts w:ascii="Times New Roman" w:hAnsi="Times New Roman" w:cs="Times New Roman"/>
        </w:rPr>
        <w:t>vähendamise</w:t>
      </w:r>
      <w:r w:rsidRPr="00C521B5">
        <w:rPr>
          <w:rFonts w:ascii="Times New Roman" w:hAnsi="Times New Roman" w:cs="Times New Roman"/>
        </w:rPr>
        <w:t xml:space="preserve"> t</w:t>
      </w:r>
      <w:r w:rsidR="0046261B" w:rsidRPr="00C521B5">
        <w:rPr>
          <w:rFonts w:ascii="Times New Roman" w:hAnsi="Times New Roman" w:cs="Times New Roman"/>
        </w:rPr>
        <w:t>ulemusel</w:t>
      </w:r>
      <w:r w:rsidRPr="00C521B5">
        <w:rPr>
          <w:rFonts w:ascii="Times New Roman" w:hAnsi="Times New Roman" w:cs="Times New Roman"/>
        </w:rPr>
        <w:t xml:space="preserve"> </w:t>
      </w:r>
      <w:commentRangeEnd w:id="20"/>
      <w:r w:rsidR="001F2865">
        <w:rPr>
          <w:rStyle w:val="Kommentaariviide"/>
        </w:rPr>
        <w:commentReference w:id="20"/>
      </w:r>
      <w:r w:rsidRPr="00C521B5">
        <w:rPr>
          <w:rFonts w:ascii="Times New Roman" w:hAnsi="Times New Roman" w:cs="Times New Roman"/>
        </w:rPr>
        <w:t>enam</w:t>
      </w:r>
      <w:r w:rsidR="00150148" w:rsidRPr="00C521B5">
        <w:rPr>
          <w:rFonts w:ascii="Times New Roman" w:hAnsi="Times New Roman" w:cs="Times New Roman"/>
        </w:rPr>
        <w:t xml:space="preserve"> tasutud</w:t>
      </w:r>
      <w:r w:rsidRPr="00C521B5">
        <w:rPr>
          <w:rFonts w:ascii="Times New Roman" w:hAnsi="Times New Roman" w:cs="Times New Roman"/>
        </w:rPr>
        <w:t xml:space="preserve">, tagastatakse </w:t>
      </w:r>
      <w:r w:rsidR="00F063FF" w:rsidRPr="00C521B5">
        <w:rPr>
          <w:rFonts w:ascii="Times New Roman" w:hAnsi="Times New Roman" w:cs="Times New Roman"/>
        </w:rPr>
        <w:t>maksu</w:t>
      </w:r>
      <w:r w:rsidR="00254F87" w:rsidRPr="00C521B5">
        <w:rPr>
          <w:rFonts w:ascii="Times New Roman" w:hAnsi="Times New Roman" w:cs="Times New Roman"/>
        </w:rPr>
        <w:t>ko</w:t>
      </w:r>
      <w:r w:rsidR="00704E51" w:rsidRPr="00C521B5">
        <w:rPr>
          <w:rFonts w:ascii="Times New Roman" w:hAnsi="Times New Roman" w:cs="Times New Roman"/>
        </w:rPr>
        <w:t>hustuslase</w:t>
      </w:r>
      <w:r w:rsidRPr="00C521B5">
        <w:rPr>
          <w:rFonts w:ascii="Times New Roman" w:hAnsi="Times New Roman" w:cs="Times New Roman"/>
        </w:rPr>
        <w:t xml:space="preserve"> ettemaksukon</w:t>
      </w:r>
      <w:r w:rsidR="77E86A89" w:rsidRPr="00C521B5">
        <w:rPr>
          <w:rFonts w:ascii="Times New Roman" w:hAnsi="Times New Roman" w:cs="Times New Roman"/>
        </w:rPr>
        <w:t>tole.</w:t>
      </w:r>
      <w:r w:rsidR="00EE6948" w:rsidRPr="00C521B5">
        <w:rPr>
          <w:rFonts w:ascii="Times New Roman" w:hAnsi="Times New Roman" w:cs="Times New Roman"/>
        </w:rPr>
        <w:t>“;</w:t>
      </w:r>
    </w:p>
    <w:p w14:paraId="5BE66CD3" w14:textId="77777777" w:rsidR="000A75F6" w:rsidRPr="00C521B5" w:rsidRDefault="000A75F6" w:rsidP="00CD6993">
      <w:pPr>
        <w:jc w:val="both"/>
        <w:rPr>
          <w:rFonts w:ascii="Times New Roman" w:hAnsi="Times New Roman" w:cs="Times New Roman"/>
        </w:rPr>
      </w:pPr>
    </w:p>
    <w:p w14:paraId="71E88776" w14:textId="6BCD5A5F" w:rsidR="000A75F6" w:rsidRPr="00C521B5" w:rsidRDefault="00E729C6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  <w:b/>
          <w:bCs/>
        </w:rPr>
        <w:t>6</w:t>
      </w:r>
      <w:r w:rsidR="000A75F6" w:rsidRPr="00C521B5">
        <w:rPr>
          <w:rFonts w:ascii="Times New Roman" w:hAnsi="Times New Roman" w:cs="Times New Roman"/>
          <w:b/>
          <w:bCs/>
        </w:rPr>
        <w:t>)</w:t>
      </w:r>
      <w:r w:rsidR="000A75F6" w:rsidRPr="00C521B5">
        <w:rPr>
          <w:rFonts w:ascii="Times New Roman" w:hAnsi="Times New Roman" w:cs="Times New Roman"/>
        </w:rPr>
        <w:t xml:space="preserve"> paragrahvi 1</w:t>
      </w:r>
      <w:r w:rsidR="006277AE" w:rsidRPr="00C521B5">
        <w:rPr>
          <w:rFonts w:ascii="Times New Roman" w:hAnsi="Times New Roman" w:cs="Times New Roman"/>
        </w:rPr>
        <w:t>6 täiendatakse lõikega 4 järgmises sõnastuses:</w:t>
      </w:r>
    </w:p>
    <w:p w14:paraId="2DD10BDE" w14:textId="2769251E" w:rsidR="00D13352" w:rsidRPr="00C521B5" w:rsidRDefault="00093C3C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 xml:space="preserve">„(4) </w:t>
      </w:r>
      <w:commentRangeStart w:id="21"/>
      <w:r w:rsidR="006B54B3" w:rsidRPr="00C521B5">
        <w:rPr>
          <w:rFonts w:ascii="Times New Roman" w:hAnsi="Times New Roman" w:cs="Times New Roman"/>
        </w:rPr>
        <w:t xml:space="preserve">Lapse </w:t>
      </w:r>
      <w:r w:rsidR="003F4547" w:rsidRPr="00C521B5">
        <w:rPr>
          <w:rFonts w:ascii="Times New Roman" w:hAnsi="Times New Roman" w:cs="Times New Roman"/>
        </w:rPr>
        <w:t xml:space="preserve">eest mootorsõidukimaksu kohustuse vähendamise </w:t>
      </w:r>
      <w:commentRangeEnd w:id="21"/>
      <w:r w:rsidR="0053741F">
        <w:rPr>
          <w:rStyle w:val="Kommentaariviide"/>
        </w:rPr>
        <w:commentReference w:id="21"/>
      </w:r>
      <w:r w:rsidR="002867E4" w:rsidRPr="00C521B5">
        <w:rPr>
          <w:rFonts w:ascii="Times New Roman" w:hAnsi="Times New Roman" w:cs="Times New Roman"/>
        </w:rPr>
        <w:t>arvutamise</w:t>
      </w:r>
      <w:r w:rsidR="00AA20BA" w:rsidRPr="00C521B5">
        <w:rPr>
          <w:rFonts w:ascii="Times New Roman" w:hAnsi="Times New Roman" w:cs="Times New Roman"/>
        </w:rPr>
        <w:t>ks</w:t>
      </w:r>
      <w:r w:rsidR="00365BD4" w:rsidRPr="00C521B5">
        <w:rPr>
          <w:rFonts w:ascii="Times New Roman" w:hAnsi="Times New Roman" w:cs="Times New Roman"/>
        </w:rPr>
        <w:t xml:space="preserve"> </w:t>
      </w:r>
      <w:r w:rsidR="002867E4" w:rsidRPr="00C521B5">
        <w:rPr>
          <w:rFonts w:ascii="Times New Roman" w:hAnsi="Times New Roman" w:cs="Times New Roman"/>
        </w:rPr>
        <w:t>vajalikud</w:t>
      </w:r>
      <w:r w:rsidR="004B41B6" w:rsidRPr="00C521B5">
        <w:rPr>
          <w:rFonts w:ascii="Times New Roman" w:hAnsi="Times New Roman" w:cs="Times New Roman"/>
        </w:rPr>
        <w:t xml:space="preserve"> andmed</w:t>
      </w:r>
      <w:del w:id="22" w:author="Mari Koik - JUSTDIGI" w:date="2025-08-28T16:30:00Z" w16du:dateUtc="2025-08-28T13:30:00Z">
        <w:r w:rsidR="002867E4" w:rsidRPr="00C521B5" w:rsidDel="005E5E86">
          <w:rPr>
            <w:rFonts w:ascii="Times New Roman" w:hAnsi="Times New Roman" w:cs="Times New Roman"/>
          </w:rPr>
          <w:delText xml:space="preserve"> saab Maksu- ja Tolliamet </w:delText>
        </w:r>
      </w:del>
      <w:del w:id="23" w:author="Mari Koik - JUSTDIGI" w:date="2025-08-28T15:31:00Z" w16du:dateUtc="2025-08-28T12:31:00Z">
        <w:r w:rsidR="002867E4" w:rsidRPr="00C521B5" w:rsidDel="006F2C7F">
          <w:rPr>
            <w:rFonts w:ascii="Times New Roman" w:hAnsi="Times New Roman" w:cs="Times New Roman"/>
          </w:rPr>
          <w:delText>Rahvastikuregistrist</w:delText>
        </w:r>
      </w:del>
      <w:r w:rsidR="002867E4" w:rsidRPr="00C521B5">
        <w:rPr>
          <w:rFonts w:ascii="Times New Roman" w:hAnsi="Times New Roman" w:cs="Times New Roman"/>
        </w:rPr>
        <w:t>, sealh</w:t>
      </w:r>
      <w:r w:rsidR="004B41B6" w:rsidRPr="00C521B5">
        <w:rPr>
          <w:rFonts w:ascii="Times New Roman" w:hAnsi="Times New Roman" w:cs="Times New Roman"/>
        </w:rPr>
        <w:t>ulgas</w:t>
      </w:r>
      <w:r w:rsidR="00F94B3A" w:rsidRPr="00C521B5">
        <w:rPr>
          <w:rFonts w:ascii="Times New Roman" w:hAnsi="Times New Roman" w:cs="Times New Roman"/>
        </w:rPr>
        <w:t xml:space="preserve"> </w:t>
      </w:r>
      <w:r w:rsidR="001F7C83" w:rsidRPr="00C521B5">
        <w:rPr>
          <w:rFonts w:ascii="Times New Roman" w:hAnsi="Times New Roman" w:cs="Times New Roman"/>
        </w:rPr>
        <w:t>üldandmed</w:t>
      </w:r>
      <w:r w:rsidR="00F94B3A" w:rsidRPr="00C521B5">
        <w:rPr>
          <w:rFonts w:ascii="Times New Roman" w:hAnsi="Times New Roman" w:cs="Times New Roman"/>
        </w:rPr>
        <w:t xml:space="preserve"> </w:t>
      </w:r>
      <w:r w:rsidR="35C7DE52" w:rsidRPr="247E3532">
        <w:rPr>
          <w:rFonts w:ascii="Times New Roman" w:hAnsi="Times New Roman" w:cs="Times New Roman"/>
        </w:rPr>
        <w:t>ning</w:t>
      </w:r>
      <w:r w:rsidR="00AC46D3" w:rsidRPr="00C521B5">
        <w:rPr>
          <w:rFonts w:ascii="Times New Roman" w:hAnsi="Times New Roman" w:cs="Times New Roman"/>
        </w:rPr>
        <w:t xml:space="preserve"> andmed lapse, vanema ja hooldusõigus</w:t>
      </w:r>
      <w:r w:rsidR="00FF6C8E" w:rsidRPr="00C521B5">
        <w:rPr>
          <w:rFonts w:ascii="Times New Roman" w:hAnsi="Times New Roman" w:cs="Times New Roman"/>
        </w:rPr>
        <w:t>e kohta</w:t>
      </w:r>
      <w:ins w:id="24" w:author="Mari Koik - JUSTDIGI" w:date="2025-08-28T16:31:00Z" w16du:dateUtc="2025-08-28T13:31:00Z">
        <w:r w:rsidR="005E5E86">
          <w:rPr>
            <w:rFonts w:ascii="Times New Roman" w:hAnsi="Times New Roman" w:cs="Times New Roman"/>
          </w:rPr>
          <w:t>,</w:t>
        </w:r>
      </w:ins>
      <w:ins w:id="25" w:author="Mari Koik - JUSTDIGI" w:date="2025-08-28T16:30:00Z" w16du:dateUtc="2025-08-28T13:30:00Z">
        <w:r w:rsidR="005E5E86" w:rsidRPr="005E5E86">
          <w:rPr>
            <w:rFonts w:ascii="Times New Roman" w:hAnsi="Times New Roman" w:cs="Times New Roman"/>
          </w:rPr>
          <w:t xml:space="preserve"> </w:t>
        </w:r>
        <w:r w:rsidR="005E5E86" w:rsidRPr="00C521B5">
          <w:rPr>
            <w:rFonts w:ascii="Times New Roman" w:hAnsi="Times New Roman" w:cs="Times New Roman"/>
          </w:rPr>
          <w:t xml:space="preserve">saab Maksu- ja Tolliamet </w:t>
        </w:r>
        <w:commentRangeStart w:id="26"/>
        <w:r w:rsidR="005E5E86">
          <w:rPr>
            <w:rFonts w:ascii="Times New Roman" w:hAnsi="Times New Roman" w:cs="Times New Roman"/>
          </w:rPr>
          <w:t>r</w:t>
        </w:r>
        <w:r w:rsidR="005E5E86" w:rsidRPr="00C521B5">
          <w:rPr>
            <w:rFonts w:ascii="Times New Roman" w:hAnsi="Times New Roman" w:cs="Times New Roman"/>
          </w:rPr>
          <w:t>ahvastikuregistrist</w:t>
        </w:r>
      </w:ins>
      <w:commentRangeEnd w:id="26"/>
      <w:ins w:id="27" w:author="Mari Koik - JUSTDIGI" w:date="2025-08-28T16:51:00Z" w16du:dateUtc="2025-08-28T13:51:00Z">
        <w:r w:rsidR="00D0299F">
          <w:rPr>
            <w:rStyle w:val="Kommentaariviide"/>
          </w:rPr>
          <w:commentReference w:id="26"/>
        </w:r>
      </w:ins>
      <w:r w:rsidR="00FF6C8E" w:rsidRPr="00C521B5">
        <w:rPr>
          <w:rFonts w:ascii="Times New Roman" w:hAnsi="Times New Roman" w:cs="Times New Roman"/>
        </w:rPr>
        <w:t>.</w:t>
      </w:r>
      <w:r w:rsidR="00462DB6" w:rsidRPr="00C521B5">
        <w:rPr>
          <w:rFonts w:ascii="Times New Roman" w:hAnsi="Times New Roman" w:cs="Times New Roman"/>
        </w:rPr>
        <w:t>“;</w:t>
      </w:r>
    </w:p>
    <w:p w14:paraId="2A484EBE" w14:textId="77777777" w:rsidR="005423D6" w:rsidRPr="00C521B5" w:rsidRDefault="005423D6" w:rsidP="00CD6993">
      <w:pPr>
        <w:jc w:val="both"/>
        <w:rPr>
          <w:rFonts w:ascii="Times New Roman" w:hAnsi="Times New Roman" w:cs="Times New Roman"/>
        </w:rPr>
      </w:pPr>
    </w:p>
    <w:p w14:paraId="12F7D500" w14:textId="74D96FA2" w:rsidR="00A555CB" w:rsidRPr="00C521B5" w:rsidRDefault="00E729C6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  <w:b/>
          <w:bCs/>
        </w:rPr>
        <w:t>7</w:t>
      </w:r>
      <w:r w:rsidR="00A555CB" w:rsidRPr="00C521B5">
        <w:rPr>
          <w:rFonts w:ascii="Times New Roman" w:hAnsi="Times New Roman" w:cs="Times New Roman"/>
          <w:b/>
          <w:bCs/>
        </w:rPr>
        <w:t>)</w:t>
      </w:r>
      <w:r w:rsidR="00A555CB" w:rsidRPr="00C521B5">
        <w:rPr>
          <w:rFonts w:ascii="Times New Roman" w:hAnsi="Times New Roman" w:cs="Times New Roman"/>
        </w:rPr>
        <w:t xml:space="preserve"> </w:t>
      </w:r>
      <w:r w:rsidR="003301A2" w:rsidRPr="00C521B5">
        <w:rPr>
          <w:rFonts w:ascii="Times New Roman" w:hAnsi="Times New Roman" w:cs="Times New Roman"/>
        </w:rPr>
        <w:t>paragrahvi</w:t>
      </w:r>
      <w:r w:rsidR="007D53FE" w:rsidRPr="00C521B5">
        <w:rPr>
          <w:rFonts w:ascii="Times New Roman" w:hAnsi="Times New Roman" w:cs="Times New Roman"/>
        </w:rPr>
        <w:t xml:space="preserve"> 17 lõi</w:t>
      </w:r>
      <w:r w:rsidR="00B55ADA" w:rsidRPr="00C521B5">
        <w:rPr>
          <w:rFonts w:ascii="Times New Roman" w:hAnsi="Times New Roman" w:cs="Times New Roman"/>
        </w:rPr>
        <w:t>k</w:t>
      </w:r>
      <w:r w:rsidR="007D53FE" w:rsidRPr="00C521B5">
        <w:rPr>
          <w:rFonts w:ascii="Times New Roman" w:hAnsi="Times New Roman" w:cs="Times New Roman"/>
        </w:rPr>
        <w:t>e 2</w:t>
      </w:r>
      <w:r w:rsidR="004314EF" w:rsidRPr="00C521B5">
        <w:rPr>
          <w:rFonts w:ascii="Times New Roman" w:hAnsi="Times New Roman" w:cs="Times New Roman"/>
        </w:rPr>
        <w:t xml:space="preserve"> sissejuhatavat</w:t>
      </w:r>
      <w:r w:rsidR="007D53FE" w:rsidRPr="00C521B5">
        <w:rPr>
          <w:rFonts w:ascii="Times New Roman" w:hAnsi="Times New Roman" w:cs="Times New Roman"/>
        </w:rPr>
        <w:t xml:space="preserve"> </w:t>
      </w:r>
      <w:r w:rsidR="00775157" w:rsidRPr="00C521B5">
        <w:rPr>
          <w:rFonts w:ascii="Times New Roman" w:hAnsi="Times New Roman" w:cs="Times New Roman"/>
        </w:rPr>
        <w:t>lauseosa</w:t>
      </w:r>
      <w:r w:rsidR="009B5792" w:rsidRPr="00C521B5">
        <w:rPr>
          <w:rFonts w:ascii="Times New Roman" w:hAnsi="Times New Roman" w:cs="Times New Roman"/>
        </w:rPr>
        <w:t xml:space="preserve"> täiendatakse pärast</w:t>
      </w:r>
      <w:r w:rsidR="00B55ADA" w:rsidRPr="00C521B5">
        <w:rPr>
          <w:rFonts w:ascii="Times New Roman" w:hAnsi="Times New Roman" w:cs="Times New Roman"/>
        </w:rPr>
        <w:t xml:space="preserve"> </w:t>
      </w:r>
      <w:r w:rsidR="009962FA" w:rsidRPr="00C521B5">
        <w:rPr>
          <w:rFonts w:ascii="Times New Roman" w:hAnsi="Times New Roman" w:cs="Times New Roman"/>
        </w:rPr>
        <w:t>teksti</w:t>
      </w:r>
      <w:r w:rsidR="00B55ADA" w:rsidRPr="00C521B5">
        <w:rPr>
          <w:rFonts w:ascii="Times New Roman" w:hAnsi="Times New Roman" w:cs="Times New Roman"/>
        </w:rPr>
        <w:t>osa „</w:t>
      </w:r>
      <w:r w:rsidR="000D02B8" w:rsidRPr="00C521B5">
        <w:rPr>
          <w:rFonts w:ascii="Times New Roman" w:hAnsi="Times New Roman" w:cs="Times New Roman"/>
        </w:rPr>
        <w:t>2025.</w:t>
      </w:r>
      <w:r w:rsidR="00B1242C" w:rsidRPr="00C521B5">
        <w:rPr>
          <w:rFonts w:ascii="Times New Roman" w:hAnsi="Times New Roman" w:cs="Times New Roman"/>
        </w:rPr>
        <w:t xml:space="preserve">“ </w:t>
      </w:r>
      <w:r w:rsidR="009962FA" w:rsidRPr="00C521B5">
        <w:rPr>
          <w:rFonts w:ascii="Times New Roman" w:hAnsi="Times New Roman" w:cs="Times New Roman"/>
        </w:rPr>
        <w:t>teksti</w:t>
      </w:r>
      <w:r w:rsidR="00B1242C" w:rsidRPr="00C521B5">
        <w:rPr>
          <w:rFonts w:ascii="Times New Roman" w:hAnsi="Times New Roman" w:cs="Times New Roman"/>
        </w:rPr>
        <w:t>osaga „ja 2026.</w:t>
      </w:r>
      <w:del w:id="28" w:author="Mari Koik - JUSTDIGI" w:date="2025-08-28T16:32:00Z" w16du:dateUtc="2025-08-28T13:32:00Z">
        <w:r w:rsidR="00B1242C" w:rsidRPr="00C521B5" w:rsidDel="0069350B">
          <w:rPr>
            <w:rFonts w:ascii="Times New Roman" w:hAnsi="Times New Roman" w:cs="Times New Roman"/>
          </w:rPr>
          <w:delText xml:space="preserve"> aastal</w:delText>
        </w:r>
      </w:del>
      <w:r w:rsidR="00B1242C" w:rsidRPr="00C521B5">
        <w:rPr>
          <w:rFonts w:ascii="Times New Roman" w:hAnsi="Times New Roman" w:cs="Times New Roman"/>
        </w:rPr>
        <w:t>“</w:t>
      </w:r>
      <w:r w:rsidR="000D02B8" w:rsidRPr="00C521B5">
        <w:rPr>
          <w:rFonts w:ascii="Times New Roman" w:hAnsi="Times New Roman" w:cs="Times New Roman"/>
        </w:rPr>
        <w:t>;</w:t>
      </w:r>
    </w:p>
    <w:p w14:paraId="17DDACBD" w14:textId="77777777" w:rsidR="00A555CB" w:rsidRPr="00C521B5" w:rsidRDefault="00A555CB" w:rsidP="00CD6993">
      <w:pPr>
        <w:jc w:val="both"/>
        <w:rPr>
          <w:rFonts w:ascii="Times New Roman" w:hAnsi="Times New Roman" w:cs="Times New Roman"/>
        </w:rPr>
      </w:pPr>
    </w:p>
    <w:p w14:paraId="0D5563EA" w14:textId="315619A6" w:rsidR="00DE7C60" w:rsidRPr="00C521B5" w:rsidRDefault="00E729C6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  <w:b/>
          <w:bCs/>
        </w:rPr>
        <w:t>8</w:t>
      </w:r>
      <w:r w:rsidR="00DE7C60" w:rsidRPr="00C521B5">
        <w:rPr>
          <w:rFonts w:ascii="Times New Roman" w:hAnsi="Times New Roman" w:cs="Times New Roman"/>
          <w:b/>
          <w:bCs/>
        </w:rPr>
        <w:t>)</w:t>
      </w:r>
      <w:r w:rsidR="00DE7C60" w:rsidRPr="00C521B5">
        <w:rPr>
          <w:rFonts w:ascii="Times New Roman" w:hAnsi="Times New Roman" w:cs="Times New Roman"/>
        </w:rPr>
        <w:t xml:space="preserve"> seadust täiendatakse §-ga 17</w:t>
      </w:r>
      <w:r w:rsidR="00DE7C60" w:rsidRPr="00C521B5">
        <w:rPr>
          <w:rFonts w:ascii="Times New Roman" w:hAnsi="Times New Roman" w:cs="Times New Roman"/>
          <w:vertAlign w:val="superscript"/>
        </w:rPr>
        <w:t>1</w:t>
      </w:r>
      <w:r w:rsidR="00DE7C60" w:rsidRPr="00C521B5">
        <w:rPr>
          <w:rFonts w:ascii="Times New Roman" w:hAnsi="Times New Roman" w:cs="Times New Roman"/>
        </w:rPr>
        <w:t xml:space="preserve"> järgmises sõnastuses: </w:t>
      </w:r>
    </w:p>
    <w:p w14:paraId="1709BBF4" w14:textId="2F213168" w:rsidR="00E06D00" w:rsidRPr="00C521B5" w:rsidRDefault="00E06D00" w:rsidP="00CD6993">
      <w:pPr>
        <w:jc w:val="both"/>
        <w:rPr>
          <w:rFonts w:ascii="Times New Roman" w:hAnsi="Times New Roman" w:cs="Times New Roman"/>
          <w:b/>
          <w:bCs/>
        </w:rPr>
      </w:pPr>
      <w:r w:rsidRPr="00C521B5">
        <w:rPr>
          <w:rFonts w:ascii="Times New Roman" w:hAnsi="Times New Roman" w:cs="Times New Roman"/>
        </w:rPr>
        <w:t>„</w:t>
      </w:r>
      <w:r w:rsidRPr="00C521B5">
        <w:rPr>
          <w:rFonts w:ascii="Times New Roman" w:hAnsi="Times New Roman" w:cs="Times New Roman"/>
          <w:b/>
          <w:bCs/>
        </w:rPr>
        <w:t>§</w:t>
      </w:r>
      <w:r w:rsidR="002C2DE2" w:rsidRPr="00C521B5">
        <w:rPr>
          <w:rFonts w:ascii="Times New Roman" w:hAnsi="Times New Roman" w:cs="Times New Roman"/>
          <w:b/>
          <w:bCs/>
        </w:rPr>
        <w:t xml:space="preserve"> </w:t>
      </w:r>
      <w:r w:rsidRPr="00C521B5">
        <w:rPr>
          <w:rFonts w:ascii="Times New Roman" w:hAnsi="Times New Roman" w:cs="Times New Roman"/>
          <w:b/>
          <w:bCs/>
        </w:rPr>
        <w:t>17</w:t>
      </w:r>
      <w:r w:rsidRPr="00C521B5">
        <w:rPr>
          <w:rFonts w:ascii="Times New Roman" w:hAnsi="Times New Roman" w:cs="Times New Roman"/>
          <w:b/>
          <w:bCs/>
          <w:vertAlign w:val="superscript"/>
        </w:rPr>
        <w:t>1</w:t>
      </w:r>
      <w:r w:rsidRPr="00C521B5">
        <w:rPr>
          <w:rFonts w:ascii="Times New Roman" w:hAnsi="Times New Roman" w:cs="Times New Roman"/>
          <w:b/>
          <w:bCs/>
        </w:rPr>
        <w:t xml:space="preserve">. </w:t>
      </w:r>
      <w:commentRangeStart w:id="29"/>
      <w:r w:rsidR="00830A9E" w:rsidRPr="00C521B5">
        <w:rPr>
          <w:rFonts w:ascii="Times New Roman" w:hAnsi="Times New Roman" w:cs="Times New Roman"/>
          <w:b/>
          <w:bCs/>
        </w:rPr>
        <w:t>Lapse eest</w:t>
      </w:r>
      <w:r w:rsidR="002C2DE2" w:rsidRPr="00C521B5">
        <w:rPr>
          <w:rFonts w:ascii="Times New Roman" w:hAnsi="Times New Roman" w:cs="Times New Roman"/>
          <w:b/>
          <w:bCs/>
        </w:rPr>
        <w:t xml:space="preserve"> </w:t>
      </w:r>
      <w:commentRangeEnd w:id="29"/>
      <w:r w:rsidR="005413A5">
        <w:rPr>
          <w:rStyle w:val="Kommentaariviide"/>
        </w:rPr>
        <w:commentReference w:id="29"/>
      </w:r>
      <w:r w:rsidR="002C2DE2" w:rsidRPr="00C521B5">
        <w:rPr>
          <w:rFonts w:ascii="Times New Roman" w:hAnsi="Times New Roman" w:cs="Times New Roman"/>
          <w:b/>
          <w:bCs/>
        </w:rPr>
        <w:t>mootorsõidukimaksu kohustuse</w:t>
      </w:r>
      <w:r w:rsidR="00A344FB" w:rsidRPr="00C521B5">
        <w:rPr>
          <w:rFonts w:ascii="Times New Roman" w:hAnsi="Times New Roman" w:cs="Times New Roman"/>
          <w:b/>
          <w:bCs/>
        </w:rPr>
        <w:t xml:space="preserve"> vähendamise</w:t>
      </w:r>
      <w:r w:rsidR="002C2DE2" w:rsidRPr="00C521B5">
        <w:rPr>
          <w:rFonts w:ascii="Times New Roman" w:hAnsi="Times New Roman" w:cs="Times New Roman"/>
          <w:b/>
          <w:bCs/>
        </w:rPr>
        <w:t xml:space="preserve"> erikord</w:t>
      </w:r>
    </w:p>
    <w:p w14:paraId="0DF5AB69" w14:textId="77777777" w:rsidR="00E06D00" w:rsidRPr="00C521B5" w:rsidRDefault="00E06D00" w:rsidP="00CD6993">
      <w:pPr>
        <w:jc w:val="both"/>
        <w:rPr>
          <w:rFonts w:ascii="Times New Roman" w:hAnsi="Times New Roman" w:cs="Times New Roman"/>
        </w:rPr>
      </w:pPr>
    </w:p>
    <w:p w14:paraId="325E7E98" w14:textId="00EBBA95" w:rsidR="00937A7A" w:rsidRPr="00C521B5" w:rsidRDefault="00A344FB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 xml:space="preserve">Maksu- ja Tolliamet </w:t>
      </w:r>
      <w:r w:rsidR="008334A0" w:rsidRPr="00C521B5">
        <w:rPr>
          <w:rFonts w:ascii="Times New Roman" w:hAnsi="Times New Roman" w:cs="Times New Roman"/>
        </w:rPr>
        <w:t xml:space="preserve">kontrollib </w:t>
      </w:r>
      <w:r w:rsidR="004739AD" w:rsidRPr="00C521B5">
        <w:rPr>
          <w:rFonts w:ascii="Times New Roman" w:hAnsi="Times New Roman" w:cs="Times New Roman"/>
        </w:rPr>
        <w:t>2025. aasta</w:t>
      </w:r>
      <w:r w:rsidR="571F2EF9" w:rsidRPr="00C521B5">
        <w:rPr>
          <w:rFonts w:ascii="Times New Roman" w:hAnsi="Times New Roman" w:cs="Times New Roman"/>
        </w:rPr>
        <w:t>l</w:t>
      </w:r>
      <w:r w:rsidR="00F908A3" w:rsidRPr="00C521B5">
        <w:rPr>
          <w:rFonts w:ascii="Times New Roman" w:hAnsi="Times New Roman" w:cs="Times New Roman"/>
        </w:rPr>
        <w:t xml:space="preserve"> m</w:t>
      </w:r>
      <w:r w:rsidR="004739AD" w:rsidRPr="00C521B5">
        <w:rPr>
          <w:rFonts w:ascii="Times New Roman" w:hAnsi="Times New Roman" w:cs="Times New Roman"/>
        </w:rPr>
        <w:t xml:space="preserve">ootorsõidukimaksu teate saanud isikute õigust saada </w:t>
      </w:r>
      <w:commentRangeStart w:id="30"/>
      <w:r w:rsidR="009728AC" w:rsidRPr="00C521B5">
        <w:rPr>
          <w:rFonts w:ascii="Times New Roman" w:hAnsi="Times New Roman" w:cs="Times New Roman"/>
        </w:rPr>
        <w:t>lapse eest</w:t>
      </w:r>
      <w:r w:rsidR="008334A0" w:rsidRPr="00C521B5">
        <w:rPr>
          <w:rFonts w:ascii="Times New Roman" w:hAnsi="Times New Roman" w:cs="Times New Roman"/>
        </w:rPr>
        <w:t xml:space="preserve"> </w:t>
      </w:r>
      <w:r w:rsidR="004739AD" w:rsidRPr="00C521B5">
        <w:rPr>
          <w:rFonts w:ascii="Times New Roman" w:hAnsi="Times New Roman" w:cs="Times New Roman"/>
        </w:rPr>
        <w:t>maksukohustuse vähendamist</w:t>
      </w:r>
      <w:r w:rsidR="001D666C" w:rsidRPr="00C521B5">
        <w:rPr>
          <w:rFonts w:ascii="Times New Roman" w:hAnsi="Times New Roman" w:cs="Times New Roman"/>
        </w:rPr>
        <w:t xml:space="preserve"> </w:t>
      </w:r>
      <w:commentRangeEnd w:id="30"/>
      <w:r w:rsidR="00F7035B">
        <w:rPr>
          <w:rStyle w:val="Kommentaariviide"/>
        </w:rPr>
        <w:commentReference w:id="30"/>
      </w:r>
      <w:r w:rsidR="001D666C" w:rsidRPr="00C521B5">
        <w:rPr>
          <w:rFonts w:ascii="Times New Roman" w:hAnsi="Times New Roman" w:cs="Times New Roman"/>
        </w:rPr>
        <w:t>ning</w:t>
      </w:r>
      <w:r w:rsidR="00836D16" w:rsidRPr="00C521B5">
        <w:rPr>
          <w:rFonts w:ascii="Times New Roman" w:hAnsi="Times New Roman" w:cs="Times New Roman"/>
        </w:rPr>
        <w:t xml:space="preserve"> </w:t>
      </w:r>
      <w:commentRangeStart w:id="31"/>
      <w:r w:rsidR="00836D16" w:rsidRPr="00C521B5">
        <w:rPr>
          <w:rFonts w:ascii="Times New Roman" w:hAnsi="Times New Roman" w:cs="Times New Roman"/>
        </w:rPr>
        <w:t xml:space="preserve">tunnistab </w:t>
      </w:r>
      <w:ins w:id="32" w:author="Mari Koik - JUSTDIGI" w:date="2025-08-28T16:35:00Z">
        <w:r w:rsidR="00EE51A2" w:rsidRPr="00EE51A2">
          <w:rPr>
            <w:rFonts w:ascii="Times New Roman" w:hAnsi="Times New Roman" w:cs="Times New Roman"/>
          </w:rPr>
          <w:t xml:space="preserve">maksuteate </w:t>
        </w:r>
      </w:ins>
      <w:r w:rsidR="00836D16" w:rsidRPr="00C521B5">
        <w:rPr>
          <w:rFonts w:ascii="Times New Roman" w:hAnsi="Times New Roman" w:cs="Times New Roman"/>
        </w:rPr>
        <w:t xml:space="preserve">kehtetuks </w:t>
      </w:r>
      <w:commentRangeEnd w:id="31"/>
      <w:r w:rsidR="00EA442E">
        <w:rPr>
          <w:rStyle w:val="Kommentaariviide"/>
        </w:rPr>
        <w:commentReference w:id="31"/>
      </w:r>
      <w:r w:rsidR="00836D16" w:rsidRPr="00C521B5">
        <w:rPr>
          <w:rFonts w:ascii="Times New Roman" w:hAnsi="Times New Roman" w:cs="Times New Roman"/>
        </w:rPr>
        <w:t xml:space="preserve">ja </w:t>
      </w:r>
      <w:r w:rsidR="00836D16" w:rsidRPr="247E3532">
        <w:rPr>
          <w:rFonts w:ascii="Times New Roman" w:hAnsi="Times New Roman" w:cs="Times New Roman"/>
        </w:rPr>
        <w:t>vajaduse</w:t>
      </w:r>
      <w:r w:rsidR="7B9D3627" w:rsidRPr="247E3532">
        <w:rPr>
          <w:rFonts w:ascii="Times New Roman" w:hAnsi="Times New Roman" w:cs="Times New Roman"/>
        </w:rPr>
        <w:t xml:space="preserve"> korra</w:t>
      </w:r>
      <w:r w:rsidR="00836D16" w:rsidRPr="247E3532">
        <w:rPr>
          <w:rFonts w:ascii="Times New Roman" w:hAnsi="Times New Roman" w:cs="Times New Roman"/>
        </w:rPr>
        <w:t>l</w:t>
      </w:r>
      <w:r w:rsidR="001D666C" w:rsidRPr="00C521B5">
        <w:rPr>
          <w:rFonts w:ascii="Times New Roman" w:hAnsi="Times New Roman" w:cs="Times New Roman"/>
        </w:rPr>
        <w:t xml:space="preserve"> </w:t>
      </w:r>
      <w:r w:rsidR="001156BB" w:rsidRPr="00C521B5">
        <w:rPr>
          <w:rFonts w:ascii="Times New Roman" w:hAnsi="Times New Roman" w:cs="Times New Roman"/>
        </w:rPr>
        <w:t>väljastab</w:t>
      </w:r>
      <w:r w:rsidR="00990406" w:rsidRPr="00C521B5">
        <w:rPr>
          <w:rFonts w:ascii="Times New Roman" w:hAnsi="Times New Roman" w:cs="Times New Roman"/>
        </w:rPr>
        <w:t xml:space="preserve"> õigustatud isiku</w:t>
      </w:r>
      <w:del w:id="33" w:author="Mari Koik - JUSTDIGI" w:date="2025-08-28T16:36:00Z" w16du:dateUtc="2025-08-28T13:36:00Z">
        <w:r w:rsidR="00990406" w:rsidRPr="00C521B5" w:rsidDel="00EA442E">
          <w:rPr>
            <w:rFonts w:ascii="Times New Roman" w:hAnsi="Times New Roman" w:cs="Times New Roman"/>
          </w:rPr>
          <w:delText>te</w:delText>
        </w:r>
      </w:del>
      <w:r w:rsidR="00990406" w:rsidRPr="00C521B5">
        <w:rPr>
          <w:rFonts w:ascii="Times New Roman" w:hAnsi="Times New Roman" w:cs="Times New Roman"/>
        </w:rPr>
        <w:t>le</w:t>
      </w:r>
      <w:r w:rsidR="008007D4" w:rsidRPr="00C521B5">
        <w:rPr>
          <w:rFonts w:ascii="Times New Roman" w:hAnsi="Times New Roman" w:cs="Times New Roman"/>
        </w:rPr>
        <w:t xml:space="preserve"> </w:t>
      </w:r>
      <w:r w:rsidR="00990406" w:rsidRPr="00C521B5">
        <w:rPr>
          <w:rFonts w:ascii="Times New Roman" w:hAnsi="Times New Roman" w:cs="Times New Roman"/>
        </w:rPr>
        <w:t>uue maksuteate</w:t>
      </w:r>
      <w:r w:rsidR="00BA05BB" w:rsidRPr="00C521B5">
        <w:rPr>
          <w:rFonts w:ascii="Times New Roman" w:hAnsi="Times New Roman" w:cs="Times New Roman"/>
        </w:rPr>
        <w:t xml:space="preserve"> hiljemalt 2025. a</w:t>
      </w:r>
      <w:r w:rsidR="00995000">
        <w:rPr>
          <w:rFonts w:ascii="Times New Roman" w:hAnsi="Times New Roman" w:cs="Times New Roman"/>
        </w:rPr>
        <w:t>asta</w:t>
      </w:r>
      <w:r w:rsidR="00BA05BB" w:rsidRPr="00C521B5">
        <w:rPr>
          <w:rFonts w:ascii="Times New Roman" w:hAnsi="Times New Roman" w:cs="Times New Roman"/>
        </w:rPr>
        <w:t xml:space="preserve"> 1. detsembril</w:t>
      </w:r>
      <w:r w:rsidR="00990406" w:rsidRPr="247E3532">
        <w:rPr>
          <w:rFonts w:ascii="Times New Roman" w:hAnsi="Times New Roman" w:cs="Times New Roman"/>
        </w:rPr>
        <w:t>.</w:t>
      </w:r>
      <w:r w:rsidR="42267253" w:rsidRPr="247E3532">
        <w:rPr>
          <w:rFonts w:ascii="Times New Roman" w:hAnsi="Times New Roman" w:cs="Times New Roman"/>
        </w:rPr>
        <w:t>“.</w:t>
      </w:r>
      <w:r w:rsidR="00990406" w:rsidRPr="00C521B5">
        <w:rPr>
          <w:rFonts w:ascii="Times New Roman" w:hAnsi="Times New Roman" w:cs="Times New Roman"/>
        </w:rPr>
        <w:t xml:space="preserve"> </w:t>
      </w:r>
    </w:p>
    <w:p w14:paraId="66351611" w14:textId="04BFE378" w:rsidR="00DE7C60" w:rsidRPr="00C521B5" w:rsidRDefault="00DE7C60" w:rsidP="00CD6993">
      <w:pPr>
        <w:jc w:val="both"/>
        <w:rPr>
          <w:rFonts w:ascii="Times New Roman" w:hAnsi="Times New Roman" w:cs="Times New Roman"/>
        </w:rPr>
      </w:pPr>
    </w:p>
    <w:p w14:paraId="509DA2B6" w14:textId="1CD19513" w:rsidR="1F8DCE7B" w:rsidRPr="00C521B5" w:rsidRDefault="00A64F4B" w:rsidP="00CD6993">
      <w:pPr>
        <w:jc w:val="both"/>
      </w:pPr>
      <w:r w:rsidRPr="00C521B5">
        <w:rPr>
          <w:rFonts w:ascii="Times New Roman" w:eastAsia="Times New Roman" w:hAnsi="Times New Roman" w:cs="Times New Roman"/>
          <w:b/>
        </w:rPr>
        <w:t xml:space="preserve">§ 2. </w:t>
      </w:r>
      <w:r w:rsidR="1F8DCE7B" w:rsidRPr="00C521B5">
        <w:rPr>
          <w:rFonts w:ascii="Times New Roman" w:eastAsia="Times New Roman" w:hAnsi="Times New Roman" w:cs="Times New Roman"/>
          <w:b/>
          <w:bCs/>
        </w:rPr>
        <w:t>Maksukorralduse seaduse muutmine</w:t>
      </w:r>
      <w:r w:rsidR="1F8DCE7B" w:rsidRPr="00C521B5">
        <w:rPr>
          <w:rFonts w:ascii="Times New Roman" w:eastAsia="Times New Roman" w:hAnsi="Times New Roman" w:cs="Times New Roman"/>
        </w:rPr>
        <w:t xml:space="preserve"> </w:t>
      </w:r>
    </w:p>
    <w:p w14:paraId="3AD0C2E6" w14:textId="4EA80CC5" w:rsidR="3E15CCE7" w:rsidRPr="00C521B5" w:rsidRDefault="3E15CCE7" w:rsidP="00CD6993">
      <w:pPr>
        <w:jc w:val="both"/>
        <w:rPr>
          <w:rFonts w:ascii="Times New Roman" w:eastAsia="Times New Roman" w:hAnsi="Times New Roman" w:cs="Times New Roman"/>
        </w:rPr>
      </w:pPr>
    </w:p>
    <w:p w14:paraId="135B3557" w14:textId="2897F443" w:rsidR="00E83F34" w:rsidRDefault="1F8DCE7B" w:rsidP="00CD6993">
      <w:pPr>
        <w:jc w:val="both"/>
        <w:rPr>
          <w:rFonts w:ascii="Times New Roman" w:eastAsia="Times New Roman" w:hAnsi="Times New Roman" w:cs="Times New Roman"/>
        </w:rPr>
      </w:pPr>
      <w:r w:rsidRPr="00C521B5">
        <w:rPr>
          <w:rFonts w:ascii="Times New Roman" w:eastAsia="Times New Roman" w:hAnsi="Times New Roman" w:cs="Times New Roman"/>
        </w:rPr>
        <w:t xml:space="preserve">Maksukorralduse </w:t>
      </w:r>
      <w:r w:rsidR="00E83F34">
        <w:rPr>
          <w:rFonts w:ascii="Times New Roman" w:eastAsia="Times New Roman" w:hAnsi="Times New Roman" w:cs="Times New Roman"/>
        </w:rPr>
        <w:t xml:space="preserve">seaduses tehakse järgmised muudatused: </w:t>
      </w:r>
    </w:p>
    <w:p w14:paraId="043B9BA2" w14:textId="77777777" w:rsidR="00462A84" w:rsidRDefault="00462A84" w:rsidP="00CD6993">
      <w:pPr>
        <w:jc w:val="both"/>
        <w:rPr>
          <w:rFonts w:ascii="Times New Roman" w:eastAsia="Times New Roman" w:hAnsi="Times New Roman" w:cs="Times New Roman"/>
        </w:rPr>
      </w:pPr>
    </w:p>
    <w:p w14:paraId="3B21D9C7" w14:textId="510723B5" w:rsidR="1F8DCE7B" w:rsidRPr="00C521B5" w:rsidRDefault="006667D8" w:rsidP="00CD6993">
      <w:pPr>
        <w:jc w:val="both"/>
      </w:pPr>
      <w:r w:rsidRPr="0077286C">
        <w:rPr>
          <w:rFonts w:ascii="Times New Roman" w:eastAsia="Times New Roman" w:hAnsi="Times New Roman" w:cs="Times New Roman"/>
          <w:b/>
          <w:bCs/>
        </w:rPr>
        <w:t>1)</w:t>
      </w:r>
      <w:r w:rsidR="00FE5597">
        <w:rPr>
          <w:rFonts w:ascii="Times New Roman" w:eastAsia="Times New Roman" w:hAnsi="Times New Roman" w:cs="Times New Roman"/>
        </w:rPr>
        <w:t xml:space="preserve"> </w:t>
      </w:r>
      <w:r w:rsidR="009F347B">
        <w:rPr>
          <w:rFonts w:ascii="Times New Roman" w:eastAsia="Times New Roman" w:hAnsi="Times New Roman" w:cs="Times New Roman"/>
        </w:rPr>
        <w:t>paragrahvi</w:t>
      </w:r>
      <w:r w:rsidR="1F8DCE7B" w:rsidRPr="00C521B5">
        <w:rPr>
          <w:rFonts w:ascii="Times New Roman" w:eastAsia="Times New Roman" w:hAnsi="Times New Roman" w:cs="Times New Roman"/>
        </w:rPr>
        <w:t xml:space="preserve"> 26 täiendatakse lõikega 2</w:t>
      </w:r>
      <w:r w:rsidR="1F8DCE7B" w:rsidRPr="00C521B5">
        <w:rPr>
          <w:rFonts w:ascii="Times New Roman" w:eastAsia="Times New Roman" w:hAnsi="Times New Roman" w:cs="Times New Roman"/>
          <w:vertAlign w:val="superscript"/>
        </w:rPr>
        <w:t xml:space="preserve">4 </w:t>
      </w:r>
      <w:r w:rsidR="1F8DCE7B" w:rsidRPr="00C521B5">
        <w:rPr>
          <w:rFonts w:ascii="Times New Roman" w:eastAsia="Times New Roman" w:hAnsi="Times New Roman" w:cs="Times New Roman"/>
        </w:rPr>
        <w:t xml:space="preserve">järgmises sõnastuses: </w:t>
      </w:r>
    </w:p>
    <w:p w14:paraId="11C52F64" w14:textId="24B9476E" w:rsidR="1F8DCE7B" w:rsidRDefault="1F8DCE7B" w:rsidP="00CD6993">
      <w:pPr>
        <w:jc w:val="both"/>
        <w:rPr>
          <w:rFonts w:ascii="Times New Roman" w:eastAsia="Times New Roman" w:hAnsi="Times New Roman" w:cs="Times New Roman"/>
        </w:rPr>
      </w:pPr>
      <w:r w:rsidRPr="00C521B5">
        <w:rPr>
          <w:rFonts w:ascii="Times New Roman" w:eastAsia="Times New Roman" w:hAnsi="Times New Roman" w:cs="Times New Roman"/>
        </w:rPr>
        <w:t>„(2</w:t>
      </w:r>
      <w:r w:rsidRPr="00C521B5">
        <w:rPr>
          <w:rFonts w:ascii="Times New Roman" w:eastAsia="Times New Roman" w:hAnsi="Times New Roman" w:cs="Times New Roman"/>
          <w:vertAlign w:val="superscript"/>
        </w:rPr>
        <w:t>4</w:t>
      </w:r>
      <w:r w:rsidRPr="00C521B5">
        <w:rPr>
          <w:rFonts w:ascii="Times New Roman" w:eastAsia="Times New Roman" w:hAnsi="Times New Roman" w:cs="Times New Roman"/>
        </w:rPr>
        <w:t xml:space="preserve">) Riigi Infosüsteemi Ametil on juurdepääs maksusaladusele ulatuses, mis on vajalik Eesti teabevärava ametliku e-posti infosüsteemi vahendusel elektrooniliste teadete saatmiseks ja sellega seotud infosüsteemide haldamiseks. Juurdepääs </w:t>
      </w:r>
      <w:del w:id="34" w:author="Mari Koik - JUSTDIGI" w:date="2025-08-28T15:35:00Z" w16du:dateUtc="2025-08-28T12:35:00Z">
        <w:r w:rsidRPr="00C521B5" w:rsidDel="00822933">
          <w:rPr>
            <w:rFonts w:ascii="Times New Roman" w:eastAsia="Times New Roman" w:hAnsi="Times New Roman" w:cs="Times New Roman"/>
          </w:rPr>
          <w:delText xml:space="preserve">hõlmab </w:delText>
        </w:r>
      </w:del>
      <w:ins w:id="35" w:author="Mari Koik - JUSTDIGI" w:date="2025-08-28T15:35:00Z" w16du:dateUtc="2025-08-28T12:35:00Z">
        <w:r w:rsidR="00822933">
          <w:rPr>
            <w:rFonts w:ascii="Times New Roman" w:eastAsia="Times New Roman" w:hAnsi="Times New Roman" w:cs="Times New Roman"/>
          </w:rPr>
          <w:t>on</w:t>
        </w:r>
        <w:r w:rsidR="00822933" w:rsidRPr="00C521B5">
          <w:rPr>
            <w:rFonts w:ascii="Times New Roman" w:eastAsia="Times New Roman" w:hAnsi="Times New Roman" w:cs="Times New Roman"/>
          </w:rPr>
          <w:t xml:space="preserve"> </w:t>
        </w:r>
      </w:ins>
      <w:r w:rsidRPr="00C521B5">
        <w:rPr>
          <w:rFonts w:ascii="Times New Roman" w:eastAsia="Times New Roman" w:hAnsi="Times New Roman" w:cs="Times New Roman"/>
        </w:rPr>
        <w:t xml:space="preserve">isiku </w:t>
      </w:r>
      <w:del w:id="36" w:author="Mari Koik - JUSTDIGI" w:date="2025-08-28T15:35:00Z" w16du:dateUtc="2025-08-28T12:35:00Z">
        <w:r w:rsidRPr="00C521B5" w:rsidDel="00822933">
          <w:rPr>
            <w:rFonts w:ascii="Times New Roman" w:eastAsia="Times New Roman" w:hAnsi="Times New Roman" w:cs="Times New Roman"/>
          </w:rPr>
          <w:delText xml:space="preserve">üldandmeid </w:delText>
        </w:r>
      </w:del>
      <w:ins w:id="37" w:author="Mari Koik - JUSTDIGI" w:date="2025-08-28T15:35:00Z" w16du:dateUtc="2025-08-28T12:35:00Z">
        <w:r w:rsidR="00822933" w:rsidRPr="00C521B5">
          <w:rPr>
            <w:rFonts w:ascii="Times New Roman" w:eastAsia="Times New Roman" w:hAnsi="Times New Roman" w:cs="Times New Roman"/>
          </w:rPr>
          <w:t>üldandme</w:t>
        </w:r>
        <w:r w:rsidR="00822933">
          <w:rPr>
            <w:rFonts w:ascii="Times New Roman" w:eastAsia="Times New Roman" w:hAnsi="Times New Roman" w:cs="Times New Roman"/>
          </w:rPr>
          <w:t>tele</w:t>
        </w:r>
        <w:r w:rsidR="00822933" w:rsidRPr="00C521B5">
          <w:rPr>
            <w:rFonts w:ascii="Times New Roman" w:eastAsia="Times New Roman" w:hAnsi="Times New Roman" w:cs="Times New Roman"/>
          </w:rPr>
          <w:t xml:space="preserve"> </w:t>
        </w:r>
      </w:ins>
      <w:del w:id="38" w:author="Mari Koik - JUSTDIGI" w:date="2025-08-28T15:35:00Z" w16du:dateUtc="2025-08-28T12:35:00Z">
        <w:r w:rsidRPr="00C521B5" w:rsidDel="00822933">
          <w:rPr>
            <w:rFonts w:ascii="Times New Roman" w:eastAsia="Times New Roman" w:hAnsi="Times New Roman" w:cs="Times New Roman"/>
          </w:rPr>
          <w:delText xml:space="preserve">ning </w:delText>
        </w:r>
      </w:del>
      <w:ins w:id="39" w:author="Mari Koik - JUSTDIGI" w:date="2025-08-28T15:35:00Z" w16du:dateUtc="2025-08-28T12:35:00Z">
        <w:r w:rsidR="00822933">
          <w:rPr>
            <w:rFonts w:ascii="Times New Roman" w:eastAsia="Times New Roman" w:hAnsi="Times New Roman" w:cs="Times New Roman"/>
          </w:rPr>
          <w:t>ja</w:t>
        </w:r>
        <w:r w:rsidR="00822933" w:rsidRPr="00C521B5">
          <w:rPr>
            <w:rFonts w:ascii="Times New Roman" w:eastAsia="Times New Roman" w:hAnsi="Times New Roman" w:cs="Times New Roman"/>
          </w:rPr>
          <w:t xml:space="preserve"> </w:t>
        </w:r>
      </w:ins>
      <w:r w:rsidRPr="00C521B5">
        <w:rPr>
          <w:rFonts w:ascii="Times New Roman" w:eastAsia="Times New Roman" w:hAnsi="Times New Roman" w:cs="Times New Roman"/>
        </w:rPr>
        <w:t xml:space="preserve">elektroonilise teate kohta </w:t>
      </w:r>
      <w:del w:id="40" w:author="Mari Koik - JUSTDIGI" w:date="2025-08-28T15:35:00Z" w16du:dateUtc="2025-08-28T12:35:00Z">
        <w:r w:rsidRPr="00C521B5" w:rsidDel="00822933">
          <w:rPr>
            <w:rFonts w:ascii="Times New Roman" w:eastAsia="Times New Roman" w:hAnsi="Times New Roman" w:cs="Times New Roman"/>
          </w:rPr>
          <w:delText xml:space="preserve">käivaid </w:delText>
        </w:r>
      </w:del>
      <w:ins w:id="41" w:author="Mari Koik - JUSTDIGI" w:date="2025-08-28T15:35:00Z" w16du:dateUtc="2025-08-28T12:35:00Z">
        <w:r w:rsidR="00822933" w:rsidRPr="00C521B5">
          <w:rPr>
            <w:rFonts w:ascii="Times New Roman" w:eastAsia="Times New Roman" w:hAnsi="Times New Roman" w:cs="Times New Roman"/>
          </w:rPr>
          <w:t>käiva</w:t>
        </w:r>
        <w:r w:rsidR="00822933">
          <w:rPr>
            <w:rFonts w:ascii="Times New Roman" w:eastAsia="Times New Roman" w:hAnsi="Times New Roman" w:cs="Times New Roman"/>
          </w:rPr>
          <w:t>tele</w:t>
        </w:r>
        <w:r w:rsidR="00822933" w:rsidRPr="00C521B5">
          <w:rPr>
            <w:rFonts w:ascii="Times New Roman" w:eastAsia="Times New Roman" w:hAnsi="Times New Roman" w:cs="Times New Roman"/>
          </w:rPr>
          <w:t xml:space="preserve"> </w:t>
        </w:r>
      </w:ins>
      <w:del w:id="42" w:author="Mari Koik - JUSTDIGI" w:date="2025-08-28T15:35:00Z" w16du:dateUtc="2025-08-28T12:35:00Z">
        <w:r w:rsidRPr="00C521B5" w:rsidDel="00822933">
          <w:rPr>
            <w:rFonts w:ascii="Times New Roman" w:eastAsia="Times New Roman" w:hAnsi="Times New Roman" w:cs="Times New Roman"/>
          </w:rPr>
          <w:delText>andmeid</w:delText>
        </w:r>
      </w:del>
      <w:ins w:id="43" w:author="Mari Koik - JUSTDIGI" w:date="2025-08-28T15:35:00Z" w16du:dateUtc="2025-08-28T12:35:00Z">
        <w:r w:rsidR="00822933" w:rsidRPr="00C521B5">
          <w:rPr>
            <w:rFonts w:ascii="Times New Roman" w:eastAsia="Times New Roman" w:hAnsi="Times New Roman" w:cs="Times New Roman"/>
          </w:rPr>
          <w:t>andme</w:t>
        </w:r>
        <w:r w:rsidR="00822933">
          <w:rPr>
            <w:rFonts w:ascii="Times New Roman" w:eastAsia="Times New Roman" w:hAnsi="Times New Roman" w:cs="Times New Roman"/>
          </w:rPr>
          <w:t>tele</w:t>
        </w:r>
      </w:ins>
      <w:r w:rsidRPr="247E3532">
        <w:rPr>
          <w:rFonts w:ascii="Times New Roman" w:eastAsia="Times New Roman" w:hAnsi="Times New Roman" w:cs="Times New Roman"/>
        </w:rPr>
        <w:t>.</w:t>
      </w:r>
      <w:r w:rsidR="2266EA0D" w:rsidRPr="247E3532">
        <w:rPr>
          <w:rFonts w:ascii="Times New Roman" w:hAnsi="Times New Roman" w:cs="Times New Roman"/>
        </w:rPr>
        <w:t>“</w:t>
      </w:r>
      <w:r w:rsidR="0077286C">
        <w:rPr>
          <w:rFonts w:ascii="Times New Roman" w:eastAsia="Times New Roman" w:hAnsi="Times New Roman" w:cs="Times New Roman"/>
        </w:rPr>
        <w:t>;</w:t>
      </w:r>
    </w:p>
    <w:p w14:paraId="7C5C216E" w14:textId="77777777" w:rsidR="0077286C" w:rsidRDefault="0077286C" w:rsidP="00CD6993">
      <w:pPr>
        <w:jc w:val="both"/>
        <w:rPr>
          <w:rFonts w:ascii="Times New Roman" w:eastAsia="Times New Roman" w:hAnsi="Times New Roman" w:cs="Times New Roman"/>
        </w:rPr>
      </w:pPr>
    </w:p>
    <w:p w14:paraId="1CF5513B" w14:textId="2015C154" w:rsidR="0077286C" w:rsidRPr="00C521B5" w:rsidRDefault="0077286C" w:rsidP="00CD6993">
      <w:pPr>
        <w:jc w:val="both"/>
      </w:pPr>
      <w:r w:rsidRPr="001037F3">
        <w:rPr>
          <w:rFonts w:ascii="Times New Roman" w:eastAsia="Times New Roman" w:hAnsi="Times New Roman" w:cs="Times New Roman"/>
          <w:b/>
          <w:bCs/>
        </w:rPr>
        <w:t>2)</w:t>
      </w:r>
      <w:r>
        <w:rPr>
          <w:rFonts w:ascii="Times New Roman" w:eastAsia="Times New Roman" w:hAnsi="Times New Roman" w:cs="Times New Roman"/>
        </w:rPr>
        <w:t xml:space="preserve"> </w:t>
      </w:r>
      <w:r w:rsidR="009F347B">
        <w:rPr>
          <w:rFonts w:ascii="Times New Roman" w:eastAsia="Times New Roman" w:hAnsi="Times New Roman" w:cs="Times New Roman"/>
        </w:rPr>
        <w:t xml:space="preserve">paragrahvi </w:t>
      </w:r>
      <w:r w:rsidR="004E2983">
        <w:rPr>
          <w:rFonts w:ascii="Times New Roman" w:eastAsia="Times New Roman" w:hAnsi="Times New Roman" w:cs="Times New Roman"/>
        </w:rPr>
        <w:t>119 lõi</w:t>
      </w:r>
      <w:r w:rsidR="00430F7A">
        <w:rPr>
          <w:rFonts w:ascii="Times New Roman" w:eastAsia="Times New Roman" w:hAnsi="Times New Roman" w:cs="Times New Roman"/>
        </w:rPr>
        <w:t>get</w:t>
      </w:r>
      <w:r w:rsidR="004E2983">
        <w:rPr>
          <w:rFonts w:ascii="Times New Roman" w:eastAsia="Times New Roman" w:hAnsi="Times New Roman" w:cs="Times New Roman"/>
        </w:rPr>
        <w:t xml:space="preserve"> </w:t>
      </w:r>
      <w:r w:rsidR="00AC1137">
        <w:rPr>
          <w:rFonts w:ascii="Times New Roman" w:eastAsia="Times New Roman" w:hAnsi="Times New Roman" w:cs="Times New Roman"/>
        </w:rPr>
        <w:t>4</w:t>
      </w:r>
      <w:r w:rsidR="00535E50">
        <w:rPr>
          <w:rFonts w:ascii="Times New Roman" w:eastAsia="Times New Roman" w:hAnsi="Times New Roman" w:cs="Times New Roman"/>
        </w:rPr>
        <w:t xml:space="preserve"> täiendatakse </w:t>
      </w:r>
      <w:r w:rsidR="00A91DA7">
        <w:rPr>
          <w:rFonts w:ascii="Times New Roman" w:eastAsia="Times New Roman" w:hAnsi="Times New Roman" w:cs="Times New Roman"/>
        </w:rPr>
        <w:t>pärast</w:t>
      </w:r>
      <w:r w:rsidR="004438E3">
        <w:rPr>
          <w:rFonts w:ascii="Times New Roman" w:eastAsia="Times New Roman" w:hAnsi="Times New Roman" w:cs="Times New Roman"/>
        </w:rPr>
        <w:t xml:space="preserve"> </w:t>
      </w:r>
      <w:r w:rsidR="00304513">
        <w:rPr>
          <w:rFonts w:ascii="Times New Roman" w:eastAsia="Times New Roman" w:hAnsi="Times New Roman" w:cs="Times New Roman"/>
        </w:rPr>
        <w:t>tekstiosa</w:t>
      </w:r>
      <w:r w:rsidR="004438E3">
        <w:rPr>
          <w:rFonts w:ascii="Times New Roman" w:eastAsia="Times New Roman" w:hAnsi="Times New Roman" w:cs="Times New Roman"/>
        </w:rPr>
        <w:t xml:space="preserve"> „</w:t>
      </w:r>
      <w:commentRangeStart w:id="44"/>
      <w:r w:rsidR="004438E3">
        <w:rPr>
          <w:rFonts w:ascii="Times New Roman" w:eastAsia="Times New Roman" w:hAnsi="Times New Roman" w:cs="Times New Roman"/>
        </w:rPr>
        <w:t>maksuteate</w:t>
      </w:r>
      <w:commentRangeEnd w:id="44"/>
      <w:r w:rsidR="005A6EF3">
        <w:rPr>
          <w:rStyle w:val="Kommentaariviide"/>
        </w:rPr>
        <w:commentReference w:id="44"/>
      </w:r>
      <w:r w:rsidR="004438E3">
        <w:rPr>
          <w:rFonts w:ascii="Times New Roman" w:eastAsia="Times New Roman" w:hAnsi="Times New Roman" w:cs="Times New Roman"/>
        </w:rPr>
        <w:t>“ tekstiosaga „, mootorsõidukimaksu teate“</w:t>
      </w:r>
      <w:r w:rsidR="00821E11">
        <w:rPr>
          <w:rFonts w:ascii="Times New Roman" w:eastAsia="Times New Roman" w:hAnsi="Times New Roman" w:cs="Times New Roman"/>
        </w:rPr>
        <w:t>.</w:t>
      </w:r>
      <w:r w:rsidR="00AC1137">
        <w:rPr>
          <w:rFonts w:ascii="Times New Roman" w:eastAsia="Times New Roman" w:hAnsi="Times New Roman" w:cs="Times New Roman"/>
        </w:rPr>
        <w:t xml:space="preserve"> </w:t>
      </w:r>
    </w:p>
    <w:p w14:paraId="42A89380" w14:textId="0CE991C1" w:rsidR="3E15CCE7" w:rsidRPr="00C521B5" w:rsidRDefault="3E15CCE7" w:rsidP="00CD6993">
      <w:pPr>
        <w:jc w:val="both"/>
        <w:rPr>
          <w:rFonts w:ascii="Times New Roman" w:hAnsi="Times New Roman" w:cs="Times New Roman"/>
        </w:rPr>
      </w:pPr>
    </w:p>
    <w:p w14:paraId="014D8FF2" w14:textId="00B57CAC" w:rsidR="00A64F4B" w:rsidRPr="00C521B5" w:rsidRDefault="00A64F4B" w:rsidP="00CD6993">
      <w:pPr>
        <w:jc w:val="both"/>
        <w:rPr>
          <w:rFonts w:ascii="Times New Roman" w:hAnsi="Times New Roman" w:cs="Times New Roman"/>
          <w:b/>
          <w:bCs/>
        </w:rPr>
      </w:pPr>
      <w:r w:rsidRPr="00C521B5">
        <w:rPr>
          <w:rFonts w:ascii="Times New Roman" w:hAnsi="Times New Roman" w:cs="Times New Roman"/>
          <w:b/>
          <w:bCs/>
        </w:rPr>
        <w:t xml:space="preserve">§ </w:t>
      </w:r>
      <w:r w:rsidR="35E89B64" w:rsidRPr="00C521B5">
        <w:rPr>
          <w:rFonts w:ascii="Times New Roman" w:hAnsi="Times New Roman" w:cs="Times New Roman"/>
          <w:b/>
          <w:bCs/>
        </w:rPr>
        <w:t>3</w:t>
      </w:r>
      <w:r w:rsidRPr="00C521B5">
        <w:rPr>
          <w:rFonts w:ascii="Times New Roman" w:hAnsi="Times New Roman" w:cs="Times New Roman"/>
          <w:b/>
          <w:bCs/>
        </w:rPr>
        <w:t xml:space="preserve">. </w:t>
      </w:r>
      <w:r w:rsidR="001F42D1">
        <w:rPr>
          <w:rFonts w:ascii="Times New Roman" w:hAnsi="Times New Roman" w:cs="Times New Roman"/>
          <w:b/>
          <w:bCs/>
        </w:rPr>
        <w:t>Seaduse j</w:t>
      </w:r>
      <w:r w:rsidRPr="00C521B5">
        <w:rPr>
          <w:rFonts w:ascii="Times New Roman" w:hAnsi="Times New Roman" w:cs="Times New Roman"/>
          <w:b/>
          <w:bCs/>
        </w:rPr>
        <w:t xml:space="preserve">õustumine </w:t>
      </w:r>
    </w:p>
    <w:p w14:paraId="4FF11DB6" w14:textId="77777777" w:rsidR="00A64F4B" w:rsidRPr="00C521B5" w:rsidRDefault="00A64F4B" w:rsidP="00CD6993">
      <w:pPr>
        <w:jc w:val="both"/>
        <w:rPr>
          <w:rFonts w:ascii="Times New Roman" w:hAnsi="Times New Roman" w:cs="Times New Roman"/>
        </w:rPr>
      </w:pPr>
    </w:p>
    <w:p w14:paraId="668FFEC0" w14:textId="328FD652" w:rsidR="008D7D70" w:rsidRPr="00C521B5" w:rsidRDefault="00DB1269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 xml:space="preserve">(1) </w:t>
      </w:r>
      <w:r w:rsidR="008D7D70" w:rsidRPr="00C521B5">
        <w:rPr>
          <w:rFonts w:ascii="Times New Roman" w:hAnsi="Times New Roman" w:cs="Times New Roman"/>
        </w:rPr>
        <w:t>Käesoleva s</w:t>
      </w:r>
      <w:r w:rsidRPr="00C521B5">
        <w:rPr>
          <w:rFonts w:ascii="Times New Roman" w:hAnsi="Times New Roman" w:cs="Times New Roman"/>
        </w:rPr>
        <w:t xml:space="preserve">eaduse § </w:t>
      </w:r>
      <w:r w:rsidR="008D7D70" w:rsidRPr="00C521B5">
        <w:rPr>
          <w:rFonts w:ascii="Times New Roman" w:hAnsi="Times New Roman" w:cs="Times New Roman"/>
        </w:rPr>
        <w:t xml:space="preserve">1 punkt </w:t>
      </w:r>
      <w:r w:rsidR="004D5702">
        <w:rPr>
          <w:rFonts w:ascii="Times New Roman" w:hAnsi="Times New Roman" w:cs="Times New Roman"/>
        </w:rPr>
        <w:t>3</w:t>
      </w:r>
      <w:r w:rsidR="008D7D70" w:rsidRPr="00C521B5">
        <w:rPr>
          <w:rFonts w:ascii="Times New Roman" w:hAnsi="Times New Roman" w:cs="Times New Roman"/>
        </w:rPr>
        <w:t xml:space="preserve"> jõustub 2025. a</w:t>
      </w:r>
      <w:r w:rsidR="001A6920" w:rsidRPr="00C521B5">
        <w:rPr>
          <w:rFonts w:ascii="Times New Roman" w:hAnsi="Times New Roman" w:cs="Times New Roman"/>
        </w:rPr>
        <w:t>asta</w:t>
      </w:r>
      <w:r w:rsidR="008D7D70" w:rsidRPr="00C521B5">
        <w:rPr>
          <w:rFonts w:ascii="Times New Roman" w:hAnsi="Times New Roman" w:cs="Times New Roman"/>
        </w:rPr>
        <w:t xml:space="preserve"> 1. detsembril.</w:t>
      </w:r>
    </w:p>
    <w:p w14:paraId="04334130" w14:textId="77777777" w:rsidR="008D7D70" w:rsidRPr="00C521B5" w:rsidRDefault="008D7D70" w:rsidP="00CD6993">
      <w:pPr>
        <w:jc w:val="both"/>
        <w:rPr>
          <w:rFonts w:ascii="Times New Roman" w:hAnsi="Times New Roman" w:cs="Times New Roman"/>
        </w:rPr>
      </w:pPr>
    </w:p>
    <w:p w14:paraId="57624D50" w14:textId="68316541" w:rsidR="00A64F4B" w:rsidRPr="00C521B5" w:rsidRDefault="008D7D70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 xml:space="preserve">(2) </w:t>
      </w:r>
      <w:r w:rsidR="001A6920" w:rsidRPr="00C521B5">
        <w:rPr>
          <w:rFonts w:ascii="Times New Roman" w:hAnsi="Times New Roman" w:cs="Times New Roman"/>
        </w:rPr>
        <w:t>Käesoleva seaduse § 1 punkt 4 jõustub 2026. aasta 1. jaanuari</w:t>
      </w:r>
      <w:r w:rsidR="00C475A9" w:rsidRPr="00C521B5">
        <w:rPr>
          <w:rFonts w:ascii="Times New Roman" w:hAnsi="Times New Roman" w:cs="Times New Roman"/>
        </w:rPr>
        <w:t>l</w:t>
      </w:r>
      <w:r w:rsidR="001A6920" w:rsidRPr="00C521B5">
        <w:rPr>
          <w:rFonts w:ascii="Times New Roman" w:hAnsi="Times New Roman" w:cs="Times New Roman"/>
        </w:rPr>
        <w:t>.</w:t>
      </w:r>
    </w:p>
    <w:p w14:paraId="42F65FDE" w14:textId="77777777" w:rsidR="00385D34" w:rsidRPr="00C521B5" w:rsidRDefault="00385D34" w:rsidP="00CD6993">
      <w:pPr>
        <w:jc w:val="both"/>
        <w:rPr>
          <w:rFonts w:ascii="Times New Roman" w:hAnsi="Times New Roman" w:cs="Times New Roman"/>
        </w:rPr>
      </w:pPr>
    </w:p>
    <w:p w14:paraId="01CF8155" w14:textId="77777777" w:rsidR="00385D34" w:rsidRPr="00C521B5" w:rsidRDefault="00385D34" w:rsidP="00CD6993">
      <w:pPr>
        <w:jc w:val="both"/>
        <w:rPr>
          <w:rFonts w:ascii="Times New Roman" w:hAnsi="Times New Roman" w:cs="Times New Roman"/>
        </w:rPr>
      </w:pPr>
    </w:p>
    <w:p w14:paraId="19B59066" w14:textId="77777777" w:rsidR="00F013A6" w:rsidRPr="00C521B5" w:rsidRDefault="00F013A6" w:rsidP="00CD6993">
      <w:pPr>
        <w:jc w:val="both"/>
        <w:rPr>
          <w:rFonts w:ascii="Times New Roman" w:hAnsi="Times New Roman" w:cs="Times New Roman"/>
        </w:rPr>
      </w:pPr>
    </w:p>
    <w:p w14:paraId="4DFDC4D8" w14:textId="72BFAE78" w:rsidR="00385D34" w:rsidRPr="00C521B5" w:rsidRDefault="00385D34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>Lauri Hussar</w:t>
      </w:r>
    </w:p>
    <w:p w14:paraId="38C37566" w14:textId="7BF94922" w:rsidR="00385D34" w:rsidRPr="00C521B5" w:rsidRDefault="00385D34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>Riigikogu esimees</w:t>
      </w:r>
    </w:p>
    <w:p w14:paraId="7CC88576" w14:textId="77777777" w:rsidR="00385D34" w:rsidRPr="00C521B5" w:rsidRDefault="00385D34" w:rsidP="00CD6993">
      <w:pPr>
        <w:jc w:val="both"/>
        <w:rPr>
          <w:rFonts w:ascii="Times New Roman" w:hAnsi="Times New Roman" w:cs="Times New Roman"/>
        </w:rPr>
      </w:pPr>
    </w:p>
    <w:p w14:paraId="272B818E" w14:textId="62DBF810" w:rsidR="00385D34" w:rsidRPr="00C521B5" w:rsidRDefault="00385D34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>Tallinn</w:t>
      </w:r>
      <w:r w:rsidR="00A4466F" w:rsidRPr="00C521B5">
        <w:rPr>
          <w:rFonts w:ascii="Times New Roman" w:hAnsi="Times New Roman" w:cs="Times New Roman"/>
        </w:rPr>
        <w:t xml:space="preserve">                            2025</w:t>
      </w:r>
    </w:p>
    <w:p w14:paraId="717D1486" w14:textId="77777777" w:rsidR="00A4466F" w:rsidRPr="00C521B5" w:rsidRDefault="00A4466F" w:rsidP="00CD6993">
      <w:p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590A5BD4" w14:textId="1FFEF870" w:rsidR="00A4466F" w:rsidRPr="00C521B5" w:rsidRDefault="00A4466F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>Algatab Vabariigi Valitsus                                  2025</w:t>
      </w:r>
    </w:p>
    <w:p w14:paraId="2E66F283" w14:textId="77777777" w:rsidR="00A4466F" w:rsidRPr="00C521B5" w:rsidRDefault="00A4466F" w:rsidP="00CD6993">
      <w:pPr>
        <w:jc w:val="both"/>
        <w:rPr>
          <w:rFonts w:ascii="Times New Roman" w:hAnsi="Times New Roman" w:cs="Times New Roman"/>
        </w:rPr>
      </w:pPr>
    </w:p>
    <w:p w14:paraId="725A9675" w14:textId="5B89C4DB" w:rsidR="00A64F4B" w:rsidRPr="00C521B5" w:rsidRDefault="00A4466F" w:rsidP="00CD6993">
      <w:pPr>
        <w:jc w:val="both"/>
        <w:rPr>
          <w:rFonts w:ascii="Times New Roman" w:hAnsi="Times New Roman" w:cs="Times New Roman"/>
        </w:rPr>
      </w:pPr>
      <w:r w:rsidRPr="00C521B5">
        <w:rPr>
          <w:rFonts w:ascii="Times New Roman" w:hAnsi="Times New Roman" w:cs="Times New Roman"/>
        </w:rPr>
        <w:t>(allkirjastatud digitaalselt)</w:t>
      </w:r>
    </w:p>
    <w:sectPr w:rsidR="00A64F4B" w:rsidRPr="00C521B5" w:rsidSect="00CD6993">
      <w:footerReference w:type="default" r:id="rId14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atariina Kärsten - JUSTDIGI" w:date="2025-09-01T15:32:00Z" w:initials="KK">
    <w:p w14:paraId="10538475" w14:textId="77777777" w:rsidR="003F0435" w:rsidRDefault="003F0435" w:rsidP="003F0435">
      <w:pPr>
        <w:pStyle w:val="Kommentaaritekst"/>
      </w:pPr>
      <w:r>
        <w:rPr>
          <w:rStyle w:val="Kommentaariviide"/>
        </w:rPr>
        <w:annotationRef/>
      </w:r>
      <w:r>
        <w:t xml:space="preserve">Muudame kahte seadust, need mõlemad tuleb pealkirjas ära nimetada. </w:t>
      </w:r>
    </w:p>
  </w:comment>
  <w:comment w:id="8" w:author="Mari Koik - JUSTDIGI" w:date="2025-08-28T14:38:00Z" w:initials="MK">
    <w:p w14:paraId="13BD2601" w14:textId="0B4B7E2D" w:rsidR="009A0AB1" w:rsidRDefault="002F080A" w:rsidP="009A0AB1">
      <w:pPr>
        <w:pStyle w:val="Kommentaaritekst"/>
      </w:pPr>
      <w:r>
        <w:rPr>
          <w:rStyle w:val="Kommentaariviide"/>
        </w:rPr>
        <w:annotationRef/>
      </w:r>
      <w:r w:rsidR="009A0AB1">
        <w:t>"Lapse eest maksukohustuse vähendamine" tundub kuidagi kohmakas, seaduskeelde halvasti sobiv. Soovitan kaaluda varianti "vanema mootorsõidukimaksu kohustuse vähendus", lühivariandiga "vähendus". Sel juhul tuleks neid kasutada ka allpool.</w:t>
      </w:r>
    </w:p>
    <w:p w14:paraId="2879403B" w14:textId="77777777" w:rsidR="009A0AB1" w:rsidRDefault="009A0AB1" w:rsidP="009A0AB1">
      <w:pPr>
        <w:pStyle w:val="Kommentaaritekst"/>
      </w:pPr>
      <w:r>
        <w:t>Sõna "vähendus" sobiks terminiks ka seetõttu, et saab mugavalt moodustada "vähenduse suurus", "vähenduse arvutamine", "vähenduse jääk" jms.</w:t>
      </w:r>
    </w:p>
  </w:comment>
  <w:comment w:id="9" w:author="Mari Koik - JUSTDIGI" w:date="2025-08-28T14:40:00Z" w:initials="MK">
    <w:p w14:paraId="5B30148C" w14:textId="4A2D61D0" w:rsidR="00352FD1" w:rsidRDefault="003D68CD" w:rsidP="00352FD1">
      <w:pPr>
        <w:pStyle w:val="Kommentaaritekst"/>
      </w:pPr>
      <w:r>
        <w:rPr>
          <w:rStyle w:val="Kommentaariviide"/>
        </w:rPr>
        <w:annotationRef/>
      </w:r>
      <w:r w:rsidR="00352FD1">
        <w:t>Kas see on vajalik? Kuidas saaks maksuvähendust pakkuda auto eest, mille eest maksu ei pea maksma?</w:t>
      </w:r>
    </w:p>
  </w:comment>
  <w:comment w:id="13" w:author="Mari Koik - JUSTDIGI" w:date="2025-08-28T15:02:00Z" w:initials="MK">
    <w:p w14:paraId="5ECAB2C6" w14:textId="77777777" w:rsidR="003B0B9D" w:rsidRDefault="003A6393" w:rsidP="003B0B9D">
      <w:pPr>
        <w:pStyle w:val="Kommentaaritekst"/>
      </w:pPr>
      <w:r>
        <w:rPr>
          <w:rStyle w:val="Kommentaariviide"/>
        </w:rPr>
        <w:annotationRef/>
      </w:r>
      <w:r w:rsidR="003B0B9D">
        <w:t xml:space="preserve">Sel juhul oleks: </w:t>
      </w:r>
      <w:r w:rsidR="003B0B9D">
        <w:rPr>
          <w:i/>
          <w:iCs/>
        </w:rPr>
        <w:t>Vanema mootorsõidukimaksu kohustuse vähendus on kuni 100 eurot iga lapse eest maksustamisperioodi jooksul, kuid</w:t>
      </w:r>
      <w:r w:rsidR="003B0B9D">
        <w:t>..</w:t>
      </w:r>
    </w:p>
  </w:comment>
  <w:comment w:id="14" w:author="Mari Koik - JUSTDIGI" w:date="2025-08-28T15:04:00Z" w:initials="MK">
    <w:p w14:paraId="650533CD" w14:textId="77777777" w:rsidR="000A6A89" w:rsidRDefault="000E39B2" w:rsidP="000A6A89">
      <w:pPr>
        <w:pStyle w:val="Kommentaaritekst"/>
      </w:pPr>
      <w:r>
        <w:rPr>
          <w:rStyle w:val="Kommentaariviide"/>
        </w:rPr>
        <w:annotationRef/>
      </w:r>
      <w:r w:rsidR="000A6A89">
        <w:t xml:space="preserve">Sel juhul oleks: </w:t>
      </w:r>
      <w:r w:rsidR="000A6A89">
        <w:rPr>
          <w:i/>
          <w:iCs/>
        </w:rPr>
        <w:t>Kui lapse vanemaid on mitu, jagatakse vähendus vanemate vahel võrdselt. Kui ühe vanema maksukohustus on väiksem kui tema vähenduse osa, jagatakse</w:t>
      </w:r>
      <w:r w:rsidR="000A6A89">
        <w:t>..</w:t>
      </w:r>
    </w:p>
  </w:comment>
  <w:comment w:id="15" w:author="Mari Koik - JUSTDIGI" w:date="2025-08-28T15:20:00Z" w:initials="MK">
    <w:p w14:paraId="64C9CAF4" w14:textId="77777777" w:rsidR="00041318" w:rsidRDefault="00041318" w:rsidP="00041318">
      <w:pPr>
        <w:pStyle w:val="Kommentaaritekst"/>
      </w:pPr>
      <w:r>
        <w:rPr>
          <w:rStyle w:val="Kommentaariviide"/>
        </w:rPr>
        <w:annotationRef/>
      </w:r>
      <w:r>
        <w:t xml:space="preserve">Sel juhul oleks: </w:t>
      </w:r>
      <w:r>
        <w:rPr>
          <w:i/>
          <w:iCs/>
        </w:rPr>
        <w:t>Vanema mootorsõidukimaksu kohustuse vähenduse arvutamine</w:t>
      </w:r>
    </w:p>
  </w:comment>
  <w:comment w:id="16" w:author="Mari Koik - JUSTDIGI" w:date="2025-08-28T15:21:00Z" w:initials="MK">
    <w:p w14:paraId="4F539029" w14:textId="77777777" w:rsidR="001F2865" w:rsidRDefault="005C51FB" w:rsidP="001F2865">
      <w:pPr>
        <w:pStyle w:val="Kommentaaritekst"/>
      </w:pPr>
      <w:r>
        <w:rPr>
          <w:rStyle w:val="Kommentaariviide"/>
        </w:rPr>
        <w:annotationRef/>
      </w:r>
      <w:r w:rsidR="001F2865">
        <w:t xml:space="preserve">Või: </w:t>
      </w:r>
      <w:r w:rsidR="001F2865">
        <w:rPr>
          <w:i/>
          <w:iCs/>
        </w:rPr>
        <w:t>vähendus</w:t>
      </w:r>
      <w:r w:rsidR="001F2865">
        <w:t>?</w:t>
      </w:r>
    </w:p>
  </w:comment>
  <w:comment w:id="17" w:author="Mari Koik - JUSTDIGI" w:date="2025-08-28T15:22:00Z" w:initials="MK">
    <w:p w14:paraId="5FA5D5A1" w14:textId="6452085F" w:rsidR="001F2865" w:rsidRDefault="00EA292D" w:rsidP="001F2865">
      <w:pPr>
        <w:pStyle w:val="Kommentaaritekst"/>
      </w:pPr>
      <w:r>
        <w:rPr>
          <w:rStyle w:val="Kommentaariviide"/>
        </w:rPr>
        <w:annotationRef/>
      </w:r>
      <w:r w:rsidR="001F2865">
        <w:t xml:space="preserve">Või: </w:t>
      </w:r>
      <w:r w:rsidR="001F2865">
        <w:rPr>
          <w:i/>
          <w:iCs/>
        </w:rPr>
        <w:t>vähenduse</w:t>
      </w:r>
      <w:r w:rsidR="001F2865">
        <w:t>?</w:t>
      </w:r>
    </w:p>
  </w:comment>
  <w:comment w:id="18" w:author="Mari Koik - JUSTDIGI" w:date="2025-08-28T15:26:00Z" w:initials="MK">
    <w:p w14:paraId="5CB1E75E" w14:textId="398C8CE0" w:rsidR="00224871" w:rsidRDefault="00224871" w:rsidP="00224871">
      <w:pPr>
        <w:pStyle w:val="Kommentaaritekst"/>
      </w:pPr>
      <w:r>
        <w:rPr>
          <w:rStyle w:val="Kommentaariviide"/>
        </w:rPr>
        <w:annotationRef/>
      </w:r>
      <w:r>
        <w:t xml:space="preserve">Pakun: </w:t>
      </w:r>
      <w:r>
        <w:rPr>
          <w:i/>
          <w:iCs/>
        </w:rPr>
        <w:t>Maksustamisperioodi jooksul võetakse mootorsõidukimaksu arvutamisel iga kord arvesse ka maksukohustuse vähenduse suurus või jääk.</w:t>
      </w:r>
    </w:p>
  </w:comment>
  <w:comment w:id="19" w:author="Mari Koik - JUSTDIGI" w:date="2025-08-28T15:27:00Z" w:initials="MK">
    <w:p w14:paraId="399075D6" w14:textId="77777777" w:rsidR="001F2865" w:rsidRDefault="005700D5" w:rsidP="001F2865">
      <w:pPr>
        <w:pStyle w:val="Kommentaaritekst"/>
      </w:pPr>
      <w:r>
        <w:rPr>
          <w:rStyle w:val="Kommentaariviide"/>
        </w:rPr>
        <w:annotationRef/>
      </w:r>
      <w:r w:rsidR="001F2865">
        <w:t xml:space="preserve">Või: </w:t>
      </w:r>
      <w:r w:rsidR="001F2865">
        <w:rPr>
          <w:i/>
          <w:iCs/>
        </w:rPr>
        <w:t>vähendust</w:t>
      </w:r>
      <w:r w:rsidR="001F2865">
        <w:t>?</w:t>
      </w:r>
    </w:p>
  </w:comment>
  <w:comment w:id="20" w:author="Mari Koik - JUSTDIGI" w:date="2025-08-28T15:29:00Z" w:initials="MK">
    <w:p w14:paraId="467F682E" w14:textId="655A843F" w:rsidR="001F2865" w:rsidRDefault="001F2865" w:rsidP="001F2865">
      <w:pPr>
        <w:pStyle w:val="Kommentaaritekst"/>
      </w:pPr>
      <w:r>
        <w:rPr>
          <w:rStyle w:val="Kommentaariviide"/>
        </w:rPr>
        <w:annotationRef/>
      </w:r>
      <w:r>
        <w:t xml:space="preserve">Pakun: </w:t>
      </w:r>
      <w:r>
        <w:rPr>
          <w:i/>
          <w:iCs/>
        </w:rPr>
        <w:t>vähenduse tõttu</w:t>
      </w:r>
    </w:p>
  </w:comment>
  <w:comment w:id="21" w:author="Mari Koik - JUSTDIGI" w:date="2025-08-28T15:33:00Z" w:initials="MK">
    <w:p w14:paraId="0BC40111" w14:textId="77777777" w:rsidR="003677A6" w:rsidRDefault="0053741F" w:rsidP="003677A6">
      <w:pPr>
        <w:pStyle w:val="Kommentaaritekst"/>
      </w:pPr>
      <w:r>
        <w:rPr>
          <w:rStyle w:val="Kommentaariviide"/>
        </w:rPr>
        <w:annotationRef/>
      </w:r>
      <w:r w:rsidR="003677A6">
        <w:t xml:space="preserve">Pakun: </w:t>
      </w:r>
      <w:r w:rsidR="003677A6">
        <w:rPr>
          <w:i/>
          <w:iCs/>
        </w:rPr>
        <w:t>Vanema mootorsõidukimaksu kohustuse vähenduse..</w:t>
      </w:r>
    </w:p>
  </w:comment>
  <w:comment w:id="26" w:author="Mari Koik - JUSTDIGI" w:date="2025-08-28T16:51:00Z" w:initials="MK">
    <w:p w14:paraId="04513578" w14:textId="77777777" w:rsidR="00D0299F" w:rsidRDefault="00D0299F" w:rsidP="00D0299F">
      <w:pPr>
        <w:pStyle w:val="Kommentaaritekst"/>
      </w:pPr>
      <w:r>
        <w:rPr>
          <w:rStyle w:val="Kommentaariviide"/>
        </w:rPr>
        <w:annotationRef/>
      </w:r>
      <w:r>
        <w:rPr>
          <w:i/>
          <w:iCs/>
        </w:rPr>
        <w:t xml:space="preserve">rahvastikuregister </w:t>
      </w:r>
      <w:r>
        <w:t>kirjutatakse väikese algustähega</w:t>
      </w:r>
    </w:p>
  </w:comment>
  <w:comment w:id="29" w:author="Mari Koik - JUSTDIGI" w:date="2025-08-28T15:42:00Z" w:initials="MK">
    <w:p w14:paraId="67A98387" w14:textId="3AB13F87" w:rsidR="005413A5" w:rsidRDefault="005413A5" w:rsidP="005413A5">
      <w:pPr>
        <w:pStyle w:val="Kommentaaritekst"/>
      </w:pPr>
      <w:r>
        <w:rPr>
          <w:rStyle w:val="Kommentaariviide"/>
        </w:rPr>
        <w:annotationRef/>
      </w:r>
      <w:r>
        <w:t xml:space="preserve">Pakun: </w:t>
      </w:r>
      <w:r>
        <w:rPr>
          <w:i/>
          <w:iCs/>
        </w:rPr>
        <w:t>Vanema</w:t>
      </w:r>
      <w:r>
        <w:t>..</w:t>
      </w:r>
    </w:p>
  </w:comment>
  <w:comment w:id="30" w:author="Mari Koik - JUSTDIGI" w:date="2025-08-28T15:45:00Z" w:initials="MK">
    <w:p w14:paraId="6E02D34D" w14:textId="77777777" w:rsidR="00F7035B" w:rsidRDefault="00F7035B" w:rsidP="00F7035B">
      <w:pPr>
        <w:pStyle w:val="Kommentaaritekst"/>
      </w:pPr>
      <w:r>
        <w:rPr>
          <w:rStyle w:val="Kommentaariviide"/>
        </w:rPr>
        <w:annotationRef/>
      </w:r>
      <w:r>
        <w:t xml:space="preserve">Pakun: </w:t>
      </w:r>
      <w:r>
        <w:rPr>
          <w:i/>
          <w:iCs/>
        </w:rPr>
        <w:t>vanema mootorsõidukimaksu kohustuse vähendust</w:t>
      </w:r>
    </w:p>
  </w:comment>
  <w:comment w:id="31" w:author="Mari Koik - JUSTDIGI" w:date="2025-08-28T16:36:00Z" w:initials="MK">
    <w:p w14:paraId="47F20CF7" w14:textId="77777777" w:rsidR="00773B50" w:rsidRDefault="00EA442E" w:rsidP="00773B50">
      <w:pPr>
        <w:pStyle w:val="Kommentaaritekst"/>
      </w:pPr>
      <w:r>
        <w:rPr>
          <w:rStyle w:val="Kommentaariviide"/>
        </w:rPr>
        <w:annotationRef/>
      </w:r>
      <w:r w:rsidR="00773B50">
        <w:t xml:space="preserve">Kas nii? Praegusest variandist saab välja lugeda, et tunnistab kehtetuks </w:t>
      </w:r>
      <w:r w:rsidR="00773B50">
        <w:rPr>
          <w:u w:val="single"/>
        </w:rPr>
        <w:t>uue</w:t>
      </w:r>
      <w:r w:rsidR="00773B50">
        <w:t xml:space="preserve"> maksuteate.</w:t>
      </w:r>
    </w:p>
  </w:comment>
  <w:comment w:id="44" w:author="Mari Koik - JUSTDIGI" w:date="2025-08-28T16:45:00Z" w:initials="MK">
    <w:p w14:paraId="7DA67D17" w14:textId="77777777" w:rsidR="00773B50" w:rsidRDefault="005A6EF3" w:rsidP="00773B50">
      <w:pPr>
        <w:pStyle w:val="Kommentaaritekst"/>
      </w:pPr>
      <w:r>
        <w:rPr>
          <w:rStyle w:val="Kommentaariviide"/>
        </w:rPr>
        <w:annotationRef/>
      </w:r>
      <w:r w:rsidR="00773B50">
        <w:t>Tuleb vist täpsustada. Seal lõikes on "maksuteate" 2 x.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538475" w15:done="0"/>
  <w15:commentEx w15:paraId="2879403B" w15:done="0"/>
  <w15:commentEx w15:paraId="5B30148C" w15:done="0"/>
  <w15:commentEx w15:paraId="5ECAB2C6" w15:done="0"/>
  <w15:commentEx w15:paraId="650533CD" w15:done="0"/>
  <w15:commentEx w15:paraId="64C9CAF4" w15:done="0"/>
  <w15:commentEx w15:paraId="4F539029" w15:done="0"/>
  <w15:commentEx w15:paraId="5FA5D5A1" w15:done="0"/>
  <w15:commentEx w15:paraId="5CB1E75E" w15:done="0"/>
  <w15:commentEx w15:paraId="399075D6" w15:done="0"/>
  <w15:commentEx w15:paraId="467F682E" w15:done="0"/>
  <w15:commentEx w15:paraId="0BC40111" w15:done="0"/>
  <w15:commentEx w15:paraId="04513578" w15:done="0"/>
  <w15:commentEx w15:paraId="67A98387" w15:done="0"/>
  <w15:commentEx w15:paraId="6E02D34D" w15:done="0"/>
  <w15:commentEx w15:paraId="47F20CF7" w15:done="0"/>
  <w15:commentEx w15:paraId="7DA67D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E3585BE" w16cex:dateUtc="2025-09-01T12:32:00Z"/>
  <w16cex:commentExtensible w16cex:durableId="41322EA3" w16cex:dateUtc="2025-08-28T11:38:00Z"/>
  <w16cex:commentExtensible w16cex:durableId="7326C2B8" w16cex:dateUtc="2025-08-28T11:40:00Z"/>
  <w16cex:commentExtensible w16cex:durableId="5F76C64E" w16cex:dateUtc="2025-08-28T12:02:00Z"/>
  <w16cex:commentExtensible w16cex:durableId="6A81694B" w16cex:dateUtc="2025-08-28T12:04:00Z"/>
  <w16cex:commentExtensible w16cex:durableId="12D76597" w16cex:dateUtc="2025-08-28T12:20:00Z"/>
  <w16cex:commentExtensible w16cex:durableId="53138384" w16cex:dateUtc="2025-08-28T12:21:00Z"/>
  <w16cex:commentExtensible w16cex:durableId="22933C86" w16cex:dateUtc="2025-08-28T12:22:00Z"/>
  <w16cex:commentExtensible w16cex:durableId="5D0300C0" w16cex:dateUtc="2025-08-28T12:26:00Z"/>
  <w16cex:commentExtensible w16cex:durableId="4F54BFE1" w16cex:dateUtc="2025-08-28T12:27:00Z"/>
  <w16cex:commentExtensible w16cex:durableId="1665B797" w16cex:dateUtc="2025-08-28T12:29:00Z"/>
  <w16cex:commentExtensible w16cex:durableId="5E06096F" w16cex:dateUtc="2025-08-28T12:33:00Z"/>
  <w16cex:commentExtensible w16cex:durableId="2AA4DA6B" w16cex:dateUtc="2025-08-28T13:51:00Z"/>
  <w16cex:commentExtensible w16cex:durableId="3508422A" w16cex:dateUtc="2025-08-28T12:42:00Z"/>
  <w16cex:commentExtensible w16cex:durableId="5649304A" w16cex:dateUtc="2025-08-28T12:45:00Z"/>
  <w16cex:commentExtensible w16cex:durableId="450B77F5" w16cex:dateUtc="2025-08-28T13:36:00Z"/>
  <w16cex:commentExtensible w16cex:durableId="420A1EB5" w16cex:dateUtc="2025-08-28T13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538475" w16cid:durableId="1E3585BE"/>
  <w16cid:commentId w16cid:paraId="2879403B" w16cid:durableId="41322EA3"/>
  <w16cid:commentId w16cid:paraId="5B30148C" w16cid:durableId="7326C2B8"/>
  <w16cid:commentId w16cid:paraId="5ECAB2C6" w16cid:durableId="5F76C64E"/>
  <w16cid:commentId w16cid:paraId="650533CD" w16cid:durableId="6A81694B"/>
  <w16cid:commentId w16cid:paraId="64C9CAF4" w16cid:durableId="12D76597"/>
  <w16cid:commentId w16cid:paraId="4F539029" w16cid:durableId="53138384"/>
  <w16cid:commentId w16cid:paraId="5FA5D5A1" w16cid:durableId="22933C86"/>
  <w16cid:commentId w16cid:paraId="5CB1E75E" w16cid:durableId="5D0300C0"/>
  <w16cid:commentId w16cid:paraId="399075D6" w16cid:durableId="4F54BFE1"/>
  <w16cid:commentId w16cid:paraId="467F682E" w16cid:durableId="1665B797"/>
  <w16cid:commentId w16cid:paraId="0BC40111" w16cid:durableId="5E06096F"/>
  <w16cid:commentId w16cid:paraId="04513578" w16cid:durableId="2AA4DA6B"/>
  <w16cid:commentId w16cid:paraId="67A98387" w16cid:durableId="3508422A"/>
  <w16cid:commentId w16cid:paraId="6E02D34D" w16cid:durableId="5649304A"/>
  <w16cid:commentId w16cid:paraId="47F20CF7" w16cid:durableId="450B77F5"/>
  <w16cid:commentId w16cid:paraId="7DA67D17" w16cid:durableId="420A1E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C9D33" w14:textId="77777777" w:rsidR="00840034" w:rsidRDefault="00840034" w:rsidP="00AB30F6">
      <w:r>
        <w:separator/>
      </w:r>
    </w:p>
  </w:endnote>
  <w:endnote w:type="continuationSeparator" w:id="0">
    <w:p w14:paraId="4932DE56" w14:textId="77777777" w:rsidR="00840034" w:rsidRDefault="00840034" w:rsidP="00AB3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2500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20659F3" w14:textId="1561B7E2" w:rsidR="00AB30F6" w:rsidRDefault="00AB30F6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C674D2" w14:textId="77777777" w:rsidR="00AB30F6" w:rsidRDefault="00AB30F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4A924" w14:textId="77777777" w:rsidR="00840034" w:rsidRDefault="00840034" w:rsidP="00AB30F6">
      <w:r>
        <w:separator/>
      </w:r>
    </w:p>
  </w:footnote>
  <w:footnote w:type="continuationSeparator" w:id="0">
    <w:p w14:paraId="6216C8CB" w14:textId="77777777" w:rsidR="00840034" w:rsidRDefault="00840034" w:rsidP="00AB30F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iina Kärsten - JUSTDIGI">
    <w15:presenceInfo w15:providerId="AD" w15:userId="S::katariina.karsten@justdigi.ee::68186ada-2893-4ef6-a103-bd414b9ef0da"/>
  </w15:person>
  <w15:person w15:author="Mari Koik - JUSTDIGI">
    <w15:presenceInfo w15:providerId="AD" w15:userId="S::mari.koik@justdigi.ee::872c8bc6-69a5-4ae0-a58c-3206306eda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120DDE"/>
    <w:rsid w:val="000002C2"/>
    <w:rsid w:val="0000236A"/>
    <w:rsid w:val="00006D0E"/>
    <w:rsid w:val="00007CCE"/>
    <w:rsid w:val="000143C1"/>
    <w:rsid w:val="00017FFB"/>
    <w:rsid w:val="00020CDD"/>
    <w:rsid w:val="000223EB"/>
    <w:rsid w:val="0003143A"/>
    <w:rsid w:val="000327B6"/>
    <w:rsid w:val="00033B33"/>
    <w:rsid w:val="00041318"/>
    <w:rsid w:val="00042789"/>
    <w:rsid w:val="0004760B"/>
    <w:rsid w:val="0004770A"/>
    <w:rsid w:val="00055896"/>
    <w:rsid w:val="00056436"/>
    <w:rsid w:val="00061E79"/>
    <w:rsid w:val="00064E74"/>
    <w:rsid w:val="00066EC3"/>
    <w:rsid w:val="0006712B"/>
    <w:rsid w:val="0006715F"/>
    <w:rsid w:val="00070D00"/>
    <w:rsid w:val="00075585"/>
    <w:rsid w:val="0007602E"/>
    <w:rsid w:val="000764E3"/>
    <w:rsid w:val="00077A38"/>
    <w:rsid w:val="000909BD"/>
    <w:rsid w:val="00091401"/>
    <w:rsid w:val="00093C3C"/>
    <w:rsid w:val="000972AD"/>
    <w:rsid w:val="000A192F"/>
    <w:rsid w:val="000A20D8"/>
    <w:rsid w:val="000A4360"/>
    <w:rsid w:val="000A4740"/>
    <w:rsid w:val="000A6A89"/>
    <w:rsid w:val="000A75F6"/>
    <w:rsid w:val="000B0D6B"/>
    <w:rsid w:val="000C0036"/>
    <w:rsid w:val="000C28F1"/>
    <w:rsid w:val="000C2CB0"/>
    <w:rsid w:val="000D02B8"/>
    <w:rsid w:val="000D3728"/>
    <w:rsid w:val="000D776E"/>
    <w:rsid w:val="000E2EEF"/>
    <w:rsid w:val="000E342F"/>
    <w:rsid w:val="000E39B2"/>
    <w:rsid w:val="000E6B86"/>
    <w:rsid w:val="000F153F"/>
    <w:rsid w:val="000F1AA2"/>
    <w:rsid w:val="000F1FB4"/>
    <w:rsid w:val="000F37CB"/>
    <w:rsid w:val="00100FD5"/>
    <w:rsid w:val="001028BA"/>
    <w:rsid w:val="001037F3"/>
    <w:rsid w:val="00103EC9"/>
    <w:rsid w:val="0010456E"/>
    <w:rsid w:val="00110429"/>
    <w:rsid w:val="001156BB"/>
    <w:rsid w:val="00117498"/>
    <w:rsid w:val="0012145C"/>
    <w:rsid w:val="001239ED"/>
    <w:rsid w:val="00123F9B"/>
    <w:rsid w:val="0013377C"/>
    <w:rsid w:val="001337A2"/>
    <w:rsid w:val="00135260"/>
    <w:rsid w:val="00135915"/>
    <w:rsid w:val="00137230"/>
    <w:rsid w:val="00137B41"/>
    <w:rsid w:val="00140AE9"/>
    <w:rsid w:val="001413F7"/>
    <w:rsid w:val="00141785"/>
    <w:rsid w:val="00150148"/>
    <w:rsid w:val="00156392"/>
    <w:rsid w:val="0017170D"/>
    <w:rsid w:val="00175164"/>
    <w:rsid w:val="00180636"/>
    <w:rsid w:val="00187152"/>
    <w:rsid w:val="001918A5"/>
    <w:rsid w:val="001A5000"/>
    <w:rsid w:val="001A5AD4"/>
    <w:rsid w:val="001A5DEF"/>
    <w:rsid w:val="001A6920"/>
    <w:rsid w:val="001B5816"/>
    <w:rsid w:val="001B6D20"/>
    <w:rsid w:val="001C0F15"/>
    <w:rsid w:val="001C2B8D"/>
    <w:rsid w:val="001C5C24"/>
    <w:rsid w:val="001C784E"/>
    <w:rsid w:val="001C7B8C"/>
    <w:rsid w:val="001D102C"/>
    <w:rsid w:val="001D25AB"/>
    <w:rsid w:val="001D31D9"/>
    <w:rsid w:val="001D666C"/>
    <w:rsid w:val="001E3DF8"/>
    <w:rsid w:val="001F2865"/>
    <w:rsid w:val="001F42D1"/>
    <w:rsid w:val="001F6573"/>
    <w:rsid w:val="001F7C83"/>
    <w:rsid w:val="00200AFA"/>
    <w:rsid w:val="00204204"/>
    <w:rsid w:val="00205AC7"/>
    <w:rsid w:val="00210273"/>
    <w:rsid w:val="00214769"/>
    <w:rsid w:val="0021484B"/>
    <w:rsid w:val="0021637F"/>
    <w:rsid w:val="00216A78"/>
    <w:rsid w:val="00224871"/>
    <w:rsid w:val="00225CDA"/>
    <w:rsid w:val="00253426"/>
    <w:rsid w:val="00254F87"/>
    <w:rsid w:val="00260C1F"/>
    <w:rsid w:val="00271CD6"/>
    <w:rsid w:val="002725CB"/>
    <w:rsid w:val="00273F9D"/>
    <w:rsid w:val="002867B0"/>
    <w:rsid w:val="002867E4"/>
    <w:rsid w:val="002875A0"/>
    <w:rsid w:val="002931E3"/>
    <w:rsid w:val="00293594"/>
    <w:rsid w:val="00293758"/>
    <w:rsid w:val="00297091"/>
    <w:rsid w:val="0029731D"/>
    <w:rsid w:val="002975D4"/>
    <w:rsid w:val="002A3239"/>
    <w:rsid w:val="002A5519"/>
    <w:rsid w:val="002A7048"/>
    <w:rsid w:val="002A7D65"/>
    <w:rsid w:val="002B0C36"/>
    <w:rsid w:val="002B2212"/>
    <w:rsid w:val="002B2638"/>
    <w:rsid w:val="002B26EC"/>
    <w:rsid w:val="002B6742"/>
    <w:rsid w:val="002B7A74"/>
    <w:rsid w:val="002C2B7C"/>
    <w:rsid w:val="002C2DE2"/>
    <w:rsid w:val="002D6C6A"/>
    <w:rsid w:val="002E4D92"/>
    <w:rsid w:val="002E7665"/>
    <w:rsid w:val="002E79B2"/>
    <w:rsid w:val="002F080A"/>
    <w:rsid w:val="002F0BA0"/>
    <w:rsid w:val="002F0BF7"/>
    <w:rsid w:val="002F1BE5"/>
    <w:rsid w:val="002F47AE"/>
    <w:rsid w:val="002F6793"/>
    <w:rsid w:val="002F67B4"/>
    <w:rsid w:val="002F73DE"/>
    <w:rsid w:val="00300550"/>
    <w:rsid w:val="00304513"/>
    <w:rsid w:val="003058E3"/>
    <w:rsid w:val="003068A2"/>
    <w:rsid w:val="00311CE8"/>
    <w:rsid w:val="00313412"/>
    <w:rsid w:val="0031375C"/>
    <w:rsid w:val="003161A8"/>
    <w:rsid w:val="00317BC1"/>
    <w:rsid w:val="00321D64"/>
    <w:rsid w:val="003301A2"/>
    <w:rsid w:val="003320F0"/>
    <w:rsid w:val="00340340"/>
    <w:rsid w:val="00340DEF"/>
    <w:rsid w:val="003465E5"/>
    <w:rsid w:val="00352FD1"/>
    <w:rsid w:val="0035391F"/>
    <w:rsid w:val="0036310E"/>
    <w:rsid w:val="00365BD4"/>
    <w:rsid w:val="003677A6"/>
    <w:rsid w:val="00370E6B"/>
    <w:rsid w:val="003710AA"/>
    <w:rsid w:val="00371A05"/>
    <w:rsid w:val="003728C5"/>
    <w:rsid w:val="00373F3A"/>
    <w:rsid w:val="00376163"/>
    <w:rsid w:val="003831BF"/>
    <w:rsid w:val="00385D34"/>
    <w:rsid w:val="003864CE"/>
    <w:rsid w:val="00390683"/>
    <w:rsid w:val="00392360"/>
    <w:rsid w:val="0039240A"/>
    <w:rsid w:val="003938F5"/>
    <w:rsid w:val="00397109"/>
    <w:rsid w:val="003974B2"/>
    <w:rsid w:val="003A00D8"/>
    <w:rsid w:val="003A1075"/>
    <w:rsid w:val="003A1A7A"/>
    <w:rsid w:val="003A5970"/>
    <w:rsid w:val="003A6393"/>
    <w:rsid w:val="003B0B9D"/>
    <w:rsid w:val="003B6C59"/>
    <w:rsid w:val="003B7155"/>
    <w:rsid w:val="003C4BC3"/>
    <w:rsid w:val="003C787B"/>
    <w:rsid w:val="003D1139"/>
    <w:rsid w:val="003D3900"/>
    <w:rsid w:val="003D653F"/>
    <w:rsid w:val="003D68CD"/>
    <w:rsid w:val="003E0B38"/>
    <w:rsid w:val="003E1403"/>
    <w:rsid w:val="003E4DE4"/>
    <w:rsid w:val="003E5EFF"/>
    <w:rsid w:val="003F0435"/>
    <w:rsid w:val="003F0F17"/>
    <w:rsid w:val="003F1D87"/>
    <w:rsid w:val="003F4547"/>
    <w:rsid w:val="00401837"/>
    <w:rsid w:val="004025BB"/>
    <w:rsid w:val="00411F76"/>
    <w:rsid w:val="00414603"/>
    <w:rsid w:val="004205D8"/>
    <w:rsid w:val="00421D69"/>
    <w:rsid w:val="00423218"/>
    <w:rsid w:val="00425D7A"/>
    <w:rsid w:val="00430F7A"/>
    <w:rsid w:val="004314EF"/>
    <w:rsid w:val="004438E3"/>
    <w:rsid w:val="00443B7B"/>
    <w:rsid w:val="00444727"/>
    <w:rsid w:val="004477E0"/>
    <w:rsid w:val="00450044"/>
    <w:rsid w:val="00453AE1"/>
    <w:rsid w:val="00456D28"/>
    <w:rsid w:val="00457B8B"/>
    <w:rsid w:val="004613B2"/>
    <w:rsid w:val="0046261B"/>
    <w:rsid w:val="00462A84"/>
    <w:rsid w:val="00462DB6"/>
    <w:rsid w:val="004720E6"/>
    <w:rsid w:val="004739AD"/>
    <w:rsid w:val="00475575"/>
    <w:rsid w:val="004756CE"/>
    <w:rsid w:val="00480D8E"/>
    <w:rsid w:val="00490798"/>
    <w:rsid w:val="00492CD5"/>
    <w:rsid w:val="00495BF5"/>
    <w:rsid w:val="004A59D8"/>
    <w:rsid w:val="004A6C38"/>
    <w:rsid w:val="004A6E4B"/>
    <w:rsid w:val="004B16CF"/>
    <w:rsid w:val="004B1EBB"/>
    <w:rsid w:val="004B2A63"/>
    <w:rsid w:val="004B41B6"/>
    <w:rsid w:val="004B69F7"/>
    <w:rsid w:val="004B79B5"/>
    <w:rsid w:val="004B7D95"/>
    <w:rsid w:val="004C28BA"/>
    <w:rsid w:val="004C336F"/>
    <w:rsid w:val="004C3510"/>
    <w:rsid w:val="004C43F4"/>
    <w:rsid w:val="004C6DBF"/>
    <w:rsid w:val="004D413B"/>
    <w:rsid w:val="004D4B2D"/>
    <w:rsid w:val="004D5196"/>
    <w:rsid w:val="004D5702"/>
    <w:rsid w:val="004D697E"/>
    <w:rsid w:val="004D76CA"/>
    <w:rsid w:val="004E2983"/>
    <w:rsid w:val="004E2BDB"/>
    <w:rsid w:val="004E3010"/>
    <w:rsid w:val="004F376F"/>
    <w:rsid w:val="004F5A3A"/>
    <w:rsid w:val="005036C5"/>
    <w:rsid w:val="005068C4"/>
    <w:rsid w:val="00521BD3"/>
    <w:rsid w:val="00535E50"/>
    <w:rsid w:val="00536126"/>
    <w:rsid w:val="0053741F"/>
    <w:rsid w:val="005400EE"/>
    <w:rsid w:val="00540923"/>
    <w:rsid w:val="005413A5"/>
    <w:rsid w:val="005423D6"/>
    <w:rsid w:val="00544E91"/>
    <w:rsid w:val="00547C01"/>
    <w:rsid w:val="005512DB"/>
    <w:rsid w:val="00553534"/>
    <w:rsid w:val="00554137"/>
    <w:rsid w:val="0055463D"/>
    <w:rsid w:val="00557467"/>
    <w:rsid w:val="00560904"/>
    <w:rsid w:val="00561DAF"/>
    <w:rsid w:val="00563C6D"/>
    <w:rsid w:val="00564080"/>
    <w:rsid w:val="005700D5"/>
    <w:rsid w:val="00575B8C"/>
    <w:rsid w:val="00575F37"/>
    <w:rsid w:val="00581EBB"/>
    <w:rsid w:val="005833EE"/>
    <w:rsid w:val="0059474D"/>
    <w:rsid w:val="00596220"/>
    <w:rsid w:val="00596F1F"/>
    <w:rsid w:val="005A6EF3"/>
    <w:rsid w:val="005A7F38"/>
    <w:rsid w:val="005B1E67"/>
    <w:rsid w:val="005B51FD"/>
    <w:rsid w:val="005C14C4"/>
    <w:rsid w:val="005C51FB"/>
    <w:rsid w:val="005D10D8"/>
    <w:rsid w:val="005D56DE"/>
    <w:rsid w:val="005E4B27"/>
    <w:rsid w:val="005E5E86"/>
    <w:rsid w:val="005F0BCA"/>
    <w:rsid w:val="005F0D2A"/>
    <w:rsid w:val="005F25A9"/>
    <w:rsid w:val="00601FE2"/>
    <w:rsid w:val="006076CB"/>
    <w:rsid w:val="00611A2A"/>
    <w:rsid w:val="00613D69"/>
    <w:rsid w:val="00613E1C"/>
    <w:rsid w:val="00614BB1"/>
    <w:rsid w:val="00616EA7"/>
    <w:rsid w:val="00625095"/>
    <w:rsid w:val="00625834"/>
    <w:rsid w:val="00626161"/>
    <w:rsid w:val="006277AE"/>
    <w:rsid w:val="00627C77"/>
    <w:rsid w:val="0063338D"/>
    <w:rsid w:val="006340D0"/>
    <w:rsid w:val="00635931"/>
    <w:rsid w:val="00636B36"/>
    <w:rsid w:val="00641FDD"/>
    <w:rsid w:val="00644C48"/>
    <w:rsid w:val="00647F1B"/>
    <w:rsid w:val="006521FF"/>
    <w:rsid w:val="00657C1A"/>
    <w:rsid w:val="006667D8"/>
    <w:rsid w:val="00671C10"/>
    <w:rsid w:val="006740B7"/>
    <w:rsid w:val="0067538C"/>
    <w:rsid w:val="00680A25"/>
    <w:rsid w:val="00686424"/>
    <w:rsid w:val="00690F10"/>
    <w:rsid w:val="0069350B"/>
    <w:rsid w:val="006A2B6B"/>
    <w:rsid w:val="006A3CA7"/>
    <w:rsid w:val="006A4699"/>
    <w:rsid w:val="006A4A85"/>
    <w:rsid w:val="006A776B"/>
    <w:rsid w:val="006B54B3"/>
    <w:rsid w:val="006B6BFB"/>
    <w:rsid w:val="006B7B2E"/>
    <w:rsid w:val="006B7CAF"/>
    <w:rsid w:val="006C3C83"/>
    <w:rsid w:val="006C60E8"/>
    <w:rsid w:val="006D343E"/>
    <w:rsid w:val="006D4A22"/>
    <w:rsid w:val="006D533B"/>
    <w:rsid w:val="006D7876"/>
    <w:rsid w:val="006F0F90"/>
    <w:rsid w:val="006F2C7F"/>
    <w:rsid w:val="006F2F49"/>
    <w:rsid w:val="006F2FAF"/>
    <w:rsid w:val="006F35DD"/>
    <w:rsid w:val="0070129D"/>
    <w:rsid w:val="00704E51"/>
    <w:rsid w:val="0071419C"/>
    <w:rsid w:val="0071578A"/>
    <w:rsid w:val="007159EF"/>
    <w:rsid w:val="0071621F"/>
    <w:rsid w:val="00723585"/>
    <w:rsid w:val="00732B4C"/>
    <w:rsid w:val="00732DDE"/>
    <w:rsid w:val="00735DBB"/>
    <w:rsid w:val="00740181"/>
    <w:rsid w:val="00741ADA"/>
    <w:rsid w:val="00743D4E"/>
    <w:rsid w:val="0074551A"/>
    <w:rsid w:val="00750219"/>
    <w:rsid w:val="00754A00"/>
    <w:rsid w:val="00754CF7"/>
    <w:rsid w:val="007600FB"/>
    <w:rsid w:val="007621EC"/>
    <w:rsid w:val="00764438"/>
    <w:rsid w:val="00764B18"/>
    <w:rsid w:val="00767EC6"/>
    <w:rsid w:val="0077286C"/>
    <w:rsid w:val="00773B50"/>
    <w:rsid w:val="00775157"/>
    <w:rsid w:val="007834CE"/>
    <w:rsid w:val="007924A3"/>
    <w:rsid w:val="00794B97"/>
    <w:rsid w:val="007A4A03"/>
    <w:rsid w:val="007A6C99"/>
    <w:rsid w:val="007A7111"/>
    <w:rsid w:val="007B2392"/>
    <w:rsid w:val="007B7B22"/>
    <w:rsid w:val="007C2E23"/>
    <w:rsid w:val="007C63A4"/>
    <w:rsid w:val="007C6544"/>
    <w:rsid w:val="007C6CEC"/>
    <w:rsid w:val="007C7866"/>
    <w:rsid w:val="007D119F"/>
    <w:rsid w:val="007D53FE"/>
    <w:rsid w:val="007D7689"/>
    <w:rsid w:val="007E22CC"/>
    <w:rsid w:val="007E2416"/>
    <w:rsid w:val="007E4078"/>
    <w:rsid w:val="007E410C"/>
    <w:rsid w:val="007E4890"/>
    <w:rsid w:val="007E55C1"/>
    <w:rsid w:val="007E709E"/>
    <w:rsid w:val="007F069B"/>
    <w:rsid w:val="007F4F0D"/>
    <w:rsid w:val="007F7C0B"/>
    <w:rsid w:val="008007D4"/>
    <w:rsid w:val="00802700"/>
    <w:rsid w:val="00803525"/>
    <w:rsid w:val="00814932"/>
    <w:rsid w:val="00814B91"/>
    <w:rsid w:val="008160DD"/>
    <w:rsid w:val="008163D9"/>
    <w:rsid w:val="008178E5"/>
    <w:rsid w:val="00821E11"/>
    <w:rsid w:val="008220AC"/>
    <w:rsid w:val="00822933"/>
    <w:rsid w:val="00830A9E"/>
    <w:rsid w:val="008329B5"/>
    <w:rsid w:val="008334A0"/>
    <w:rsid w:val="0083618A"/>
    <w:rsid w:val="00836D16"/>
    <w:rsid w:val="00840034"/>
    <w:rsid w:val="00841420"/>
    <w:rsid w:val="00854605"/>
    <w:rsid w:val="00856A11"/>
    <w:rsid w:val="008624E2"/>
    <w:rsid w:val="008654F2"/>
    <w:rsid w:val="00876506"/>
    <w:rsid w:val="0087778F"/>
    <w:rsid w:val="0088796A"/>
    <w:rsid w:val="008957CD"/>
    <w:rsid w:val="00897178"/>
    <w:rsid w:val="008A3FD5"/>
    <w:rsid w:val="008A40EC"/>
    <w:rsid w:val="008A5CB8"/>
    <w:rsid w:val="008D172F"/>
    <w:rsid w:val="008D5CEA"/>
    <w:rsid w:val="008D7D70"/>
    <w:rsid w:val="008E0BAE"/>
    <w:rsid w:val="008E0CD4"/>
    <w:rsid w:val="008E15BC"/>
    <w:rsid w:val="008E4B2B"/>
    <w:rsid w:val="008E65BE"/>
    <w:rsid w:val="008F1439"/>
    <w:rsid w:val="008F3790"/>
    <w:rsid w:val="008F7DAA"/>
    <w:rsid w:val="00900792"/>
    <w:rsid w:val="009045DF"/>
    <w:rsid w:val="00912C74"/>
    <w:rsid w:val="009169DB"/>
    <w:rsid w:val="00916FE8"/>
    <w:rsid w:val="00927F8E"/>
    <w:rsid w:val="00934527"/>
    <w:rsid w:val="00936D7D"/>
    <w:rsid w:val="00937A7A"/>
    <w:rsid w:val="00943824"/>
    <w:rsid w:val="009444B6"/>
    <w:rsid w:val="009449CF"/>
    <w:rsid w:val="009466BF"/>
    <w:rsid w:val="00946943"/>
    <w:rsid w:val="00953AAC"/>
    <w:rsid w:val="0096494C"/>
    <w:rsid w:val="009663AD"/>
    <w:rsid w:val="009663EC"/>
    <w:rsid w:val="00966F22"/>
    <w:rsid w:val="00970C86"/>
    <w:rsid w:val="00970FF1"/>
    <w:rsid w:val="009728AC"/>
    <w:rsid w:val="00974BB0"/>
    <w:rsid w:val="00975309"/>
    <w:rsid w:val="00990406"/>
    <w:rsid w:val="00995000"/>
    <w:rsid w:val="009962FA"/>
    <w:rsid w:val="009977C3"/>
    <w:rsid w:val="009A0AB1"/>
    <w:rsid w:val="009A336C"/>
    <w:rsid w:val="009A3E80"/>
    <w:rsid w:val="009A4215"/>
    <w:rsid w:val="009A61B8"/>
    <w:rsid w:val="009A7102"/>
    <w:rsid w:val="009B2B0C"/>
    <w:rsid w:val="009B5792"/>
    <w:rsid w:val="009B7037"/>
    <w:rsid w:val="009B7930"/>
    <w:rsid w:val="009B7DE6"/>
    <w:rsid w:val="009C1A7B"/>
    <w:rsid w:val="009C3193"/>
    <w:rsid w:val="009D1DEC"/>
    <w:rsid w:val="009E6208"/>
    <w:rsid w:val="009E686F"/>
    <w:rsid w:val="009E7535"/>
    <w:rsid w:val="009F347B"/>
    <w:rsid w:val="00A05C3F"/>
    <w:rsid w:val="00A05E8F"/>
    <w:rsid w:val="00A21315"/>
    <w:rsid w:val="00A32D87"/>
    <w:rsid w:val="00A344FB"/>
    <w:rsid w:val="00A42356"/>
    <w:rsid w:val="00A4466F"/>
    <w:rsid w:val="00A507CE"/>
    <w:rsid w:val="00A54906"/>
    <w:rsid w:val="00A555CB"/>
    <w:rsid w:val="00A61589"/>
    <w:rsid w:val="00A64F4B"/>
    <w:rsid w:val="00A71A0D"/>
    <w:rsid w:val="00A73328"/>
    <w:rsid w:val="00A7654D"/>
    <w:rsid w:val="00A81734"/>
    <w:rsid w:val="00A8453E"/>
    <w:rsid w:val="00A904AB"/>
    <w:rsid w:val="00A91DA7"/>
    <w:rsid w:val="00A95811"/>
    <w:rsid w:val="00A95EBC"/>
    <w:rsid w:val="00AA0721"/>
    <w:rsid w:val="00AA20BA"/>
    <w:rsid w:val="00AA359F"/>
    <w:rsid w:val="00AA5275"/>
    <w:rsid w:val="00AA6992"/>
    <w:rsid w:val="00AB30F6"/>
    <w:rsid w:val="00AB4B88"/>
    <w:rsid w:val="00AC0C77"/>
    <w:rsid w:val="00AC1137"/>
    <w:rsid w:val="00AC1AB7"/>
    <w:rsid w:val="00AC39CC"/>
    <w:rsid w:val="00AC46D3"/>
    <w:rsid w:val="00AE0913"/>
    <w:rsid w:val="00AE1294"/>
    <w:rsid w:val="00AE62C8"/>
    <w:rsid w:val="00AF0933"/>
    <w:rsid w:val="00AF1198"/>
    <w:rsid w:val="00AF2E43"/>
    <w:rsid w:val="00B02062"/>
    <w:rsid w:val="00B05F15"/>
    <w:rsid w:val="00B11232"/>
    <w:rsid w:val="00B1242C"/>
    <w:rsid w:val="00B13B4D"/>
    <w:rsid w:val="00B13FF3"/>
    <w:rsid w:val="00B229D4"/>
    <w:rsid w:val="00B327C2"/>
    <w:rsid w:val="00B368B5"/>
    <w:rsid w:val="00B406C6"/>
    <w:rsid w:val="00B42803"/>
    <w:rsid w:val="00B451E5"/>
    <w:rsid w:val="00B46C59"/>
    <w:rsid w:val="00B55ADA"/>
    <w:rsid w:val="00B63538"/>
    <w:rsid w:val="00B65E44"/>
    <w:rsid w:val="00B67399"/>
    <w:rsid w:val="00B72821"/>
    <w:rsid w:val="00B72830"/>
    <w:rsid w:val="00B76E8F"/>
    <w:rsid w:val="00B77214"/>
    <w:rsid w:val="00B802A2"/>
    <w:rsid w:val="00B80823"/>
    <w:rsid w:val="00B8411E"/>
    <w:rsid w:val="00B85FD6"/>
    <w:rsid w:val="00B86A80"/>
    <w:rsid w:val="00B962C0"/>
    <w:rsid w:val="00BA05BB"/>
    <w:rsid w:val="00BB69C4"/>
    <w:rsid w:val="00BB782F"/>
    <w:rsid w:val="00BC0928"/>
    <w:rsid w:val="00BC4745"/>
    <w:rsid w:val="00BC7ECB"/>
    <w:rsid w:val="00BD467D"/>
    <w:rsid w:val="00BD76B2"/>
    <w:rsid w:val="00BE23F7"/>
    <w:rsid w:val="00BE28E0"/>
    <w:rsid w:val="00BE6089"/>
    <w:rsid w:val="00BE6584"/>
    <w:rsid w:val="00BE7FAD"/>
    <w:rsid w:val="00BF54A7"/>
    <w:rsid w:val="00C0051C"/>
    <w:rsid w:val="00C02846"/>
    <w:rsid w:val="00C10441"/>
    <w:rsid w:val="00C10F24"/>
    <w:rsid w:val="00C11B4C"/>
    <w:rsid w:val="00C11C2A"/>
    <w:rsid w:val="00C14C12"/>
    <w:rsid w:val="00C25CE2"/>
    <w:rsid w:val="00C26007"/>
    <w:rsid w:val="00C36851"/>
    <w:rsid w:val="00C43F1A"/>
    <w:rsid w:val="00C475A9"/>
    <w:rsid w:val="00C50961"/>
    <w:rsid w:val="00C521B5"/>
    <w:rsid w:val="00C57300"/>
    <w:rsid w:val="00C6002D"/>
    <w:rsid w:val="00C6748F"/>
    <w:rsid w:val="00C70F1F"/>
    <w:rsid w:val="00C71223"/>
    <w:rsid w:val="00C75EB7"/>
    <w:rsid w:val="00C81C07"/>
    <w:rsid w:val="00C85F14"/>
    <w:rsid w:val="00C91D80"/>
    <w:rsid w:val="00C95A23"/>
    <w:rsid w:val="00C97170"/>
    <w:rsid w:val="00CA3FFB"/>
    <w:rsid w:val="00CA5E40"/>
    <w:rsid w:val="00CA5EC1"/>
    <w:rsid w:val="00CA623E"/>
    <w:rsid w:val="00CA751D"/>
    <w:rsid w:val="00CB43EB"/>
    <w:rsid w:val="00CC0A49"/>
    <w:rsid w:val="00CC6386"/>
    <w:rsid w:val="00CC7A8E"/>
    <w:rsid w:val="00CD6993"/>
    <w:rsid w:val="00CD6D67"/>
    <w:rsid w:val="00CE1560"/>
    <w:rsid w:val="00CE25B3"/>
    <w:rsid w:val="00CE2AE2"/>
    <w:rsid w:val="00CE306C"/>
    <w:rsid w:val="00CE5756"/>
    <w:rsid w:val="00CE6E3A"/>
    <w:rsid w:val="00CE72CE"/>
    <w:rsid w:val="00CF4EC4"/>
    <w:rsid w:val="00CF6629"/>
    <w:rsid w:val="00CF69E8"/>
    <w:rsid w:val="00CF7E3A"/>
    <w:rsid w:val="00CF7F96"/>
    <w:rsid w:val="00D0299F"/>
    <w:rsid w:val="00D03D24"/>
    <w:rsid w:val="00D04129"/>
    <w:rsid w:val="00D101C8"/>
    <w:rsid w:val="00D13352"/>
    <w:rsid w:val="00D141CD"/>
    <w:rsid w:val="00D15D5E"/>
    <w:rsid w:val="00D16732"/>
    <w:rsid w:val="00D20AA3"/>
    <w:rsid w:val="00D323C8"/>
    <w:rsid w:val="00D460EF"/>
    <w:rsid w:val="00D5393A"/>
    <w:rsid w:val="00D55C52"/>
    <w:rsid w:val="00D720D3"/>
    <w:rsid w:val="00D8170F"/>
    <w:rsid w:val="00D82FF0"/>
    <w:rsid w:val="00D83956"/>
    <w:rsid w:val="00D863E7"/>
    <w:rsid w:val="00D91D43"/>
    <w:rsid w:val="00D93DF8"/>
    <w:rsid w:val="00DA309F"/>
    <w:rsid w:val="00DA4EAA"/>
    <w:rsid w:val="00DA68F5"/>
    <w:rsid w:val="00DA71F8"/>
    <w:rsid w:val="00DB1269"/>
    <w:rsid w:val="00DB18D3"/>
    <w:rsid w:val="00DC7C58"/>
    <w:rsid w:val="00DD1967"/>
    <w:rsid w:val="00DD68EA"/>
    <w:rsid w:val="00DE2C00"/>
    <w:rsid w:val="00DE7C60"/>
    <w:rsid w:val="00E05994"/>
    <w:rsid w:val="00E06D00"/>
    <w:rsid w:val="00E0724A"/>
    <w:rsid w:val="00E12A74"/>
    <w:rsid w:val="00E1407D"/>
    <w:rsid w:val="00E23BC2"/>
    <w:rsid w:val="00E26F44"/>
    <w:rsid w:val="00E32C7E"/>
    <w:rsid w:val="00E33B36"/>
    <w:rsid w:val="00E34A7C"/>
    <w:rsid w:val="00E52715"/>
    <w:rsid w:val="00E52BDF"/>
    <w:rsid w:val="00E56350"/>
    <w:rsid w:val="00E567FD"/>
    <w:rsid w:val="00E61801"/>
    <w:rsid w:val="00E622AF"/>
    <w:rsid w:val="00E66FC8"/>
    <w:rsid w:val="00E67C5B"/>
    <w:rsid w:val="00E67FB2"/>
    <w:rsid w:val="00E706CD"/>
    <w:rsid w:val="00E71EBD"/>
    <w:rsid w:val="00E729C6"/>
    <w:rsid w:val="00E813DA"/>
    <w:rsid w:val="00E83F34"/>
    <w:rsid w:val="00E921DC"/>
    <w:rsid w:val="00E92E80"/>
    <w:rsid w:val="00E938B8"/>
    <w:rsid w:val="00E93F87"/>
    <w:rsid w:val="00E952C0"/>
    <w:rsid w:val="00E96E34"/>
    <w:rsid w:val="00EA0492"/>
    <w:rsid w:val="00EA1DC8"/>
    <w:rsid w:val="00EA292D"/>
    <w:rsid w:val="00EA442E"/>
    <w:rsid w:val="00EA6501"/>
    <w:rsid w:val="00EB0A62"/>
    <w:rsid w:val="00EC01D3"/>
    <w:rsid w:val="00EC0E2F"/>
    <w:rsid w:val="00EC5283"/>
    <w:rsid w:val="00EC6444"/>
    <w:rsid w:val="00ED196D"/>
    <w:rsid w:val="00ED3027"/>
    <w:rsid w:val="00ED44C3"/>
    <w:rsid w:val="00EE122A"/>
    <w:rsid w:val="00EE27EC"/>
    <w:rsid w:val="00EE2F27"/>
    <w:rsid w:val="00EE3F41"/>
    <w:rsid w:val="00EE51A2"/>
    <w:rsid w:val="00EE5B51"/>
    <w:rsid w:val="00EE6948"/>
    <w:rsid w:val="00EE6A49"/>
    <w:rsid w:val="00EF064B"/>
    <w:rsid w:val="00EF5FDB"/>
    <w:rsid w:val="00F013A6"/>
    <w:rsid w:val="00F0158D"/>
    <w:rsid w:val="00F016FE"/>
    <w:rsid w:val="00F01AA6"/>
    <w:rsid w:val="00F01BF3"/>
    <w:rsid w:val="00F04510"/>
    <w:rsid w:val="00F063FF"/>
    <w:rsid w:val="00F069C3"/>
    <w:rsid w:val="00F14774"/>
    <w:rsid w:val="00F2360F"/>
    <w:rsid w:val="00F25D34"/>
    <w:rsid w:val="00F32A86"/>
    <w:rsid w:val="00F33C74"/>
    <w:rsid w:val="00F431E3"/>
    <w:rsid w:val="00F43B4D"/>
    <w:rsid w:val="00F44798"/>
    <w:rsid w:val="00F46EE9"/>
    <w:rsid w:val="00F53D6B"/>
    <w:rsid w:val="00F545A5"/>
    <w:rsid w:val="00F5753F"/>
    <w:rsid w:val="00F61183"/>
    <w:rsid w:val="00F61230"/>
    <w:rsid w:val="00F7035B"/>
    <w:rsid w:val="00F70AE9"/>
    <w:rsid w:val="00F76A40"/>
    <w:rsid w:val="00F77C08"/>
    <w:rsid w:val="00F804B3"/>
    <w:rsid w:val="00F806BB"/>
    <w:rsid w:val="00F822BC"/>
    <w:rsid w:val="00F8358C"/>
    <w:rsid w:val="00F83D6E"/>
    <w:rsid w:val="00F83EF0"/>
    <w:rsid w:val="00F86376"/>
    <w:rsid w:val="00F908A3"/>
    <w:rsid w:val="00F90986"/>
    <w:rsid w:val="00F946C0"/>
    <w:rsid w:val="00F94B3A"/>
    <w:rsid w:val="00F96A84"/>
    <w:rsid w:val="00F97A1C"/>
    <w:rsid w:val="00FA2345"/>
    <w:rsid w:val="00FB211E"/>
    <w:rsid w:val="00FB4308"/>
    <w:rsid w:val="00FB729B"/>
    <w:rsid w:val="00FC2CD7"/>
    <w:rsid w:val="00FC68AD"/>
    <w:rsid w:val="00FC6DEA"/>
    <w:rsid w:val="00FD0944"/>
    <w:rsid w:val="00FD5E60"/>
    <w:rsid w:val="00FD6D62"/>
    <w:rsid w:val="00FE04D1"/>
    <w:rsid w:val="00FE5597"/>
    <w:rsid w:val="00FF21BD"/>
    <w:rsid w:val="00FF5208"/>
    <w:rsid w:val="00FF550A"/>
    <w:rsid w:val="00FF64D8"/>
    <w:rsid w:val="00FF6C8E"/>
    <w:rsid w:val="01935481"/>
    <w:rsid w:val="01B9A552"/>
    <w:rsid w:val="024203D9"/>
    <w:rsid w:val="02813631"/>
    <w:rsid w:val="02D535C1"/>
    <w:rsid w:val="03B90BC5"/>
    <w:rsid w:val="0411F849"/>
    <w:rsid w:val="041C2E17"/>
    <w:rsid w:val="0522B518"/>
    <w:rsid w:val="054F7A6A"/>
    <w:rsid w:val="05BCF2ED"/>
    <w:rsid w:val="069E12FA"/>
    <w:rsid w:val="0755EE8F"/>
    <w:rsid w:val="07609346"/>
    <w:rsid w:val="0825FAC9"/>
    <w:rsid w:val="089D9B4C"/>
    <w:rsid w:val="0939497F"/>
    <w:rsid w:val="09540BB4"/>
    <w:rsid w:val="09669E17"/>
    <w:rsid w:val="0A0608FE"/>
    <w:rsid w:val="0A5C69DA"/>
    <w:rsid w:val="0B120DDE"/>
    <w:rsid w:val="0B37F21A"/>
    <w:rsid w:val="0C57CDE8"/>
    <w:rsid w:val="0D00C2BC"/>
    <w:rsid w:val="0D2131CB"/>
    <w:rsid w:val="0E84F85F"/>
    <w:rsid w:val="0F1B61E4"/>
    <w:rsid w:val="0F340C81"/>
    <w:rsid w:val="0FBA4AB4"/>
    <w:rsid w:val="10501F46"/>
    <w:rsid w:val="10CE939A"/>
    <w:rsid w:val="11706232"/>
    <w:rsid w:val="11C3A0F8"/>
    <w:rsid w:val="1200354A"/>
    <w:rsid w:val="122AAB3E"/>
    <w:rsid w:val="129F8531"/>
    <w:rsid w:val="12E22C97"/>
    <w:rsid w:val="130B9F5F"/>
    <w:rsid w:val="13959E7F"/>
    <w:rsid w:val="13C7D94A"/>
    <w:rsid w:val="14421573"/>
    <w:rsid w:val="1493C701"/>
    <w:rsid w:val="14DC5A88"/>
    <w:rsid w:val="16024683"/>
    <w:rsid w:val="16702FEB"/>
    <w:rsid w:val="179335F9"/>
    <w:rsid w:val="1835567C"/>
    <w:rsid w:val="1935D4DC"/>
    <w:rsid w:val="1B1C0546"/>
    <w:rsid w:val="1B72B689"/>
    <w:rsid w:val="1BDFB51A"/>
    <w:rsid w:val="1C68E200"/>
    <w:rsid w:val="1C7EA3A4"/>
    <w:rsid w:val="1CDF1142"/>
    <w:rsid w:val="1D163915"/>
    <w:rsid w:val="1D945390"/>
    <w:rsid w:val="1EF35AF0"/>
    <w:rsid w:val="1F416296"/>
    <w:rsid w:val="1F8DCE7B"/>
    <w:rsid w:val="1FDB03B1"/>
    <w:rsid w:val="1FF21ED2"/>
    <w:rsid w:val="1FF7F8B2"/>
    <w:rsid w:val="20B27D47"/>
    <w:rsid w:val="2156B8B2"/>
    <w:rsid w:val="21646323"/>
    <w:rsid w:val="22379BD0"/>
    <w:rsid w:val="2266EA0D"/>
    <w:rsid w:val="22CD0944"/>
    <w:rsid w:val="230B2E0C"/>
    <w:rsid w:val="2370B8D7"/>
    <w:rsid w:val="247E3532"/>
    <w:rsid w:val="24DE6BB2"/>
    <w:rsid w:val="2507CFC0"/>
    <w:rsid w:val="257508DB"/>
    <w:rsid w:val="26557D89"/>
    <w:rsid w:val="278CE028"/>
    <w:rsid w:val="27AB7456"/>
    <w:rsid w:val="286972AD"/>
    <w:rsid w:val="2A03B9DE"/>
    <w:rsid w:val="2A04A931"/>
    <w:rsid w:val="2A9D595B"/>
    <w:rsid w:val="2AA8D7E6"/>
    <w:rsid w:val="2B026C09"/>
    <w:rsid w:val="2B65D720"/>
    <w:rsid w:val="2BED6DB8"/>
    <w:rsid w:val="2C81C810"/>
    <w:rsid w:val="2C8D6233"/>
    <w:rsid w:val="2D461CFD"/>
    <w:rsid w:val="2D54256F"/>
    <w:rsid w:val="2DEA4582"/>
    <w:rsid w:val="2E8932AB"/>
    <w:rsid w:val="2F722A66"/>
    <w:rsid w:val="2F8D9D8B"/>
    <w:rsid w:val="3159D6CE"/>
    <w:rsid w:val="32D38001"/>
    <w:rsid w:val="341108C1"/>
    <w:rsid w:val="35C7DE52"/>
    <w:rsid w:val="35E89B64"/>
    <w:rsid w:val="3602ED31"/>
    <w:rsid w:val="3608DF2F"/>
    <w:rsid w:val="36CA12DE"/>
    <w:rsid w:val="370F2DC4"/>
    <w:rsid w:val="371F4DF8"/>
    <w:rsid w:val="378EC72C"/>
    <w:rsid w:val="37D2A7CC"/>
    <w:rsid w:val="38095398"/>
    <w:rsid w:val="38598D9F"/>
    <w:rsid w:val="3A29DBD8"/>
    <w:rsid w:val="3A3DC8AA"/>
    <w:rsid w:val="3A670478"/>
    <w:rsid w:val="3A708198"/>
    <w:rsid w:val="3B27D704"/>
    <w:rsid w:val="3C1A1103"/>
    <w:rsid w:val="3CCB42B5"/>
    <w:rsid w:val="3CE28510"/>
    <w:rsid w:val="3D9DCF48"/>
    <w:rsid w:val="3DAA39D6"/>
    <w:rsid w:val="3E15CCE7"/>
    <w:rsid w:val="3E4943D7"/>
    <w:rsid w:val="3E76D122"/>
    <w:rsid w:val="3E79EEAD"/>
    <w:rsid w:val="3E89F7C7"/>
    <w:rsid w:val="3EA15A23"/>
    <w:rsid w:val="3EC316C7"/>
    <w:rsid w:val="3FD84720"/>
    <w:rsid w:val="400622BB"/>
    <w:rsid w:val="401ADCB4"/>
    <w:rsid w:val="4040ED91"/>
    <w:rsid w:val="40AC6322"/>
    <w:rsid w:val="40BF1527"/>
    <w:rsid w:val="42267253"/>
    <w:rsid w:val="4277C5D1"/>
    <w:rsid w:val="428D2B65"/>
    <w:rsid w:val="42D96B69"/>
    <w:rsid w:val="43611183"/>
    <w:rsid w:val="44C237A6"/>
    <w:rsid w:val="44DF48B1"/>
    <w:rsid w:val="45A3C9E0"/>
    <w:rsid w:val="4684B5B5"/>
    <w:rsid w:val="46C22F27"/>
    <w:rsid w:val="47DBA827"/>
    <w:rsid w:val="48434794"/>
    <w:rsid w:val="492F0787"/>
    <w:rsid w:val="495021B9"/>
    <w:rsid w:val="4AC22CF7"/>
    <w:rsid w:val="4B60D831"/>
    <w:rsid w:val="4D13AABF"/>
    <w:rsid w:val="4EC9486E"/>
    <w:rsid w:val="4FB6EFBF"/>
    <w:rsid w:val="51CA4CB2"/>
    <w:rsid w:val="52332CB1"/>
    <w:rsid w:val="53473250"/>
    <w:rsid w:val="53AFA668"/>
    <w:rsid w:val="54FEB14D"/>
    <w:rsid w:val="55D9A00D"/>
    <w:rsid w:val="563E1973"/>
    <w:rsid w:val="56658ED9"/>
    <w:rsid w:val="56A85B72"/>
    <w:rsid w:val="56DC7663"/>
    <w:rsid w:val="56E5C13B"/>
    <w:rsid w:val="571F2EF9"/>
    <w:rsid w:val="57C5765C"/>
    <w:rsid w:val="58074EAD"/>
    <w:rsid w:val="58726769"/>
    <w:rsid w:val="5943A3DD"/>
    <w:rsid w:val="598CBF11"/>
    <w:rsid w:val="5AD18E6C"/>
    <w:rsid w:val="5BC10B90"/>
    <w:rsid w:val="5BC6297C"/>
    <w:rsid w:val="5CE435C6"/>
    <w:rsid w:val="5D6FC3E2"/>
    <w:rsid w:val="5D73B786"/>
    <w:rsid w:val="5E2DF727"/>
    <w:rsid w:val="5E793E83"/>
    <w:rsid w:val="602DEF8B"/>
    <w:rsid w:val="6069BEBA"/>
    <w:rsid w:val="61426A33"/>
    <w:rsid w:val="61D769A4"/>
    <w:rsid w:val="625E1CDE"/>
    <w:rsid w:val="630A0FB7"/>
    <w:rsid w:val="635D2693"/>
    <w:rsid w:val="636DB483"/>
    <w:rsid w:val="6403852A"/>
    <w:rsid w:val="64CDF9EE"/>
    <w:rsid w:val="6559A65D"/>
    <w:rsid w:val="65ECCFBE"/>
    <w:rsid w:val="666339B1"/>
    <w:rsid w:val="680B3F89"/>
    <w:rsid w:val="6912DF95"/>
    <w:rsid w:val="697DFCF7"/>
    <w:rsid w:val="69A912D0"/>
    <w:rsid w:val="6AE765A4"/>
    <w:rsid w:val="6BB5313D"/>
    <w:rsid w:val="6D43A3AB"/>
    <w:rsid w:val="6DDB6D52"/>
    <w:rsid w:val="6F480FC7"/>
    <w:rsid w:val="6F8473D8"/>
    <w:rsid w:val="6FDB0684"/>
    <w:rsid w:val="706FB5D3"/>
    <w:rsid w:val="715C240A"/>
    <w:rsid w:val="7228F778"/>
    <w:rsid w:val="725955AB"/>
    <w:rsid w:val="744F409C"/>
    <w:rsid w:val="75321A2F"/>
    <w:rsid w:val="7555D172"/>
    <w:rsid w:val="75E69CAE"/>
    <w:rsid w:val="76D4DAF5"/>
    <w:rsid w:val="76E2CA91"/>
    <w:rsid w:val="77E86A89"/>
    <w:rsid w:val="7805560E"/>
    <w:rsid w:val="78973F9A"/>
    <w:rsid w:val="78C6BA69"/>
    <w:rsid w:val="7ABF10F5"/>
    <w:rsid w:val="7B9D3627"/>
    <w:rsid w:val="7CAC1D32"/>
    <w:rsid w:val="7DFBA9E7"/>
    <w:rsid w:val="7E652E25"/>
    <w:rsid w:val="7F537C30"/>
    <w:rsid w:val="7F958112"/>
    <w:rsid w:val="7F9B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8B6A"/>
  <w15:chartTrackingRefBased/>
  <w15:docId w15:val="{9615C588-B50C-41A2-A3CC-5C731017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aragraph">
    <w:name w:val="paragraph"/>
    <w:basedOn w:val="Normaallaad"/>
    <w:rsid w:val="00AC0C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t-EE"/>
    </w:rPr>
  </w:style>
  <w:style w:type="character" w:customStyle="1" w:styleId="normaltextrun">
    <w:name w:val="normaltextrun"/>
    <w:basedOn w:val="Liguvaikefont"/>
    <w:rsid w:val="00AC0C77"/>
  </w:style>
  <w:style w:type="character" w:customStyle="1" w:styleId="eop">
    <w:name w:val="eop"/>
    <w:basedOn w:val="Liguvaikefont"/>
    <w:rsid w:val="00AC0C77"/>
  </w:style>
  <w:style w:type="paragraph" w:styleId="Redaktsioon">
    <w:name w:val="Revision"/>
    <w:hidden/>
    <w:uiPriority w:val="99"/>
    <w:semiHidden/>
    <w:rsid w:val="00626161"/>
  </w:style>
  <w:style w:type="paragraph" w:styleId="Kommentaaritekst">
    <w:name w:val="annotation text"/>
    <w:basedOn w:val="Normaallaad"/>
    <w:link w:val="KommentaaritekstMrk"/>
    <w:uiPriority w:val="99"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4092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40923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AB30F6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B30F6"/>
  </w:style>
  <w:style w:type="paragraph" w:styleId="Jalus">
    <w:name w:val="footer"/>
    <w:basedOn w:val="Normaallaad"/>
    <w:link w:val="JalusMrk"/>
    <w:uiPriority w:val="99"/>
    <w:unhideWhenUsed/>
    <w:rsid w:val="00AB30F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B3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6E1C7-77B9-4D9A-AAE1-3CCDEED8C576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E322399E-94B4-4C9B-A4EA-1AA611C3C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DF2329-4F0F-46C8-AD41-C5E91074C7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EC966A-291B-417F-A783-7B09BBF1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785</Words>
  <Characters>4557</Characters>
  <Application>Microsoft Office Word</Application>
  <DocSecurity>0</DocSecurity>
  <Lines>37</Lines>
  <Paragraphs>10</Paragraphs>
  <ScaleCrop>false</ScaleCrop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Mets - RAM</dc:creator>
  <cp:keywords/>
  <dc:description/>
  <cp:lastModifiedBy>Katariina Kärsten - JUSTDIGI</cp:lastModifiedBy>
  <cp:revision>54</cp:revision>
  <dcterms:created xsi:type="dcterms:W3CDTF">2025-08-22T08:58:00Z</dcterms:created>
  <dcterms:modified xsi:type="dcterms:W3CDTF">2025-09-01T13:45:00Z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2025-06-25T06:47:17Z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950ba223-0a1e-4abd-b36f-93e47d13437b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